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B14FD" w14:textId="77777777" w:rsidR="00F450D6" w:rsidRDefault="00F450D6">
      <w:pPr>
        <w:pStyle w:val="BodyText2"/>
      </w:pPr>
    </w:p>
    <w:p w14:paraId="0FA10A3A" w14:textId="6D9E15AB" w:rsidR="00F450D6" w:rsidRDefault="00F450D6">
      <w:pPr>
        <w:pStyle w:val="BodyText2"/>
        <w:rPr>
          <w:i/>
          <w:sz w:val="40"/>
        </w:rPr>
      </w:pPr>
      <w:r>
        <w:rPr>
          <w:i/>
          <w:sz w:val="40"/>
        </w:rPr>
        <w:t>STCP 08-1 Issue 00</w:t>
      </w:r>
      <w:r w:rsidR="00521D72">
        <w:rPr>
          <w:i/>
          <w:sz w:val="40"/>
        </w:rPr>
        <w:t>6</w:t>
      </w:r>
      <w:r>
        <w:rPr>
          <w:i/>
          <w:sz w:val="40"/>
        </w:rPr>
        <w:t xml:space="preserve"> Protection Testing </w:t>
      </w:r>
    </w:p>
    <w:p w14:paraId="3011FE28" w14:textId="77777777" w:rsidR="00DC21C9" w:rsidRDefault="00DC21C9" w:rsidP="00DC21C9">
      <w:pPr>
        <w:rPr>
          <w:highlight w:val="yellow"/>
        </w:rPr>
      </w:pPr>
    </w:p>
    <w:p w14:paraId="3D500904" w14:textId="77777777" w:rsidR="00DC21C9" w:rsidRDefault="00DC21C9">
      <w:pPr>
        <w:rPr>
          <w:b/>
          <w:sz w:val="32"/>
        </w:rPr>
      </w:pPr>
    </w:p>
    <w:p w14:paraId="4276B90B" w14:textId="77777777" w:rsidR="00F450D6" w:rsidRDefault="00F450D6">
      <w:pPr>
        <w:rPr>
          <w:b/>
          <w:i/>
          <w:sz w:val="28"/>
        </w:rPr>
      </w:pPr>
      <w:r>
        <w:rPr>
          <w:b/>
          <w:i/>
          <w:sz w:val="28"/>
        </w:rPr>
        <w:t>STC Procedure Document Authorisation</w:t>
      </w:r>
    </w:p>
    <w:p w14:paraId="5FA5A5A0" w14:textId="77777777" w:rsidR="00F450D6" w:rsidRDefault="00F450D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F450D6" w14:paraId="4D7E2CC4" w14:textId="77777777">
        <w:trPr>
          <w:cantSplit/>
          <w:jc w:val="center"/>
        </w:trPr>
        <w:tc>
          <w:tcPr>
            <w:tcW w:w="2552" w:type="dxa"/>
            <w:vAlign w:val="center"/>
          </w:tcPr>
          <w:p w14:paraId="70CFC1AA" w14:textId="77777777" w:rsidR="00F450D6" w:rsidRDefault="00DC21C9">
            <w:pPr>
              <w:spacing w:before="60" w:after="60"/>
              <w:ind w:left="-346" w:firstLine="346"/>
              <w:rPr>
                <w:b/>
                <w:color w:val="000000"/>
              </w:rPr>
            </w:pPr>
            <w:r>
              <w:rPr>
                <w:b/>
                <w:color w:val="000000"/>
              </w:rPr>
              <w:t>Party</w:t>
            </w:r>
          </w:p>
        </w:tc>
        <w:tc>
          <w:tcPr>
            <w:tcW w:w="2268" w:type="dxa"/>
            <w:vAlign w:val="center"/>
          </w:tcPr>
          <w:p w14:paraId="6D458F17" w14:textId="77777777" w:rsidR="00F450D6" w:rsidRDefault="00F450D6">
            <w:pPr>
              <w:spacing w:before="60" w:after="60"/>
              <w:jc w:val="center"/>
              <w:rPr>
                <w:b/>
                <w:color w:val="000000"/>
              </w:rPr>
            </w:pPr>
            <w:r>
              <w:rPr>
                <w:b/>
                <w:color w:val="000000"/>
              </w:rPr>
              <w:t>Name of Party Representative</w:t>
            </w:r>
          </w:p>
        </w:tc>
        <w:tc>
          <w:tcPr>
            <w:tcW w:w="2410" w:type="dxa"/>
            <w:vAlign w:val="center"/>
          </w:tcPr>
          <w:p w14:paraId="208F5AC5" w14:textId="77777777" w:rsidR="00F450D6" w:rsidRDefault="00F450D6">
            <w:pPr>
              <w:spacing w:before="60" w:after="60"/>
              <w:jc w:val="center"/>
              <w:rPr>
                <w:b/>
                <w:color w:val="000000"/>
              </w:rPr>
            </w:pPr>
            <w:r>
              <w:rPr>
                <w:b/>
                <w:color w:val="000000"/>
              </w:rPr>
              <w:t xml:space="preserve">Signature </w:t>
            </w:r>
          </w:p>
        </w:tc>
        <w:tc>
          <w:tcPr>
            <w:tcW w:w="1418" w:type="dxa"/>
            <w:vAlign w:val="center"/>
          </w:tcPr>
          <w:p w14:paraId="369A0352" w14:textId="77777777" w:rsidR="00F450D6" w:rsidRDefault="00F450D6">
            <w:pPr>
              <w:spacing w:before="60" w:after="60"/>
              <w:jc w:val="center"/>
              <w:rPr>
                <w:b/>
                <w:color w:val="000000"/>
              </w:rPr>
            </w:pPr>
            <w:r>
              <w:rPr>
                <w:b/>
                <w:color w:val="000000"/>
              </w:rPr>
              <w:t>Date</w:t>
            </w:r>
          </w:p>
        </w:tc>
      </w:tr>
      <w:tr w:rsidR="00F4393E" w14:paraId="36CE1E84" w14:textId="77777777">
        <w:trPr>
          <w:cantSplit/>
          <w:jc w:val="center"/>
        </w:trPr>
        <w:tc>
          <w:tcPr>
            <w:tcW w:w="2552" w:type="dxa"/>
            <w:vAlign w:val="center"/>
          </w:tcPr>
          <w:p w14:paraId="7C883C15" w14:textId="64B239E7" w:rsidR="00F4393E" w:rsidRDefault="00666122">
            <w:pPr>
              <w:spacing w:before="60" w:after="60"/>
              <w:ind w:right="459"/>
              <w:jc w:val="left"/>
              <w:rPr>
                <w:color w:val="000000"/>
              </w:rPr>
            </w:pPr>
            <w:r>
              <w:rPr>
                <w:color w:val="000000"/>
              </w:rPr>
              <w:t>The Company</w:t>
            </w:r>
          </w:p>
        </w:tc>
        <w:tc>
          <w:tcPr>
            <w:tcW w:w="2268" w:type="dxa"/>
          </w:tcPr>
          <w:p w14:paraId="1175EC84" w14:textId="77777777" w:rsidR="00F4393E" w:rsidRDefault="00F4393E">
            <w:pPr>
              <w:spacing w:before="60" w:after="60"/>
              <w:jc w:val="left"/>
              <w:rPr>
                <w:color w:val="000000"/>
              </w:rPr>
            </w:pPr>
          </w:p>
        </w:tc>
        <w:tc>
          <w:tcPr>
            <w:tcW w:w="2410" w:type="dxa"/>
          </w:tcPr>
          <w:p w14:paraId="73FF333B" w14:textId="77777777" w:rsidR="00F4393E" w:rsidRDefault="00F4393E">
            <w:pPr>
              <w:spacing w:before="60" w:after="60"/>
              <w:jc w:val="left"/>
              <w:rPr>
                <w:color w:val="000000"/>
              </w:rPr>
            </w:pPr>
          </w:p>
        </w:tc>
        <w:tc>
          <w:tcPr>
            <w:tcW w:w="1418" w:type="dxa"/>
          </w:tcPr>
          <w:p w14:paraId="205D4FE1" w14:textId="77777777" w:rsidR="00F4393E" w:rsidRDefault="00F4393E">
            <w:pPr>
              <w:spacing w:before="60" w:after="60"/>
              <w:jc w:val="left"/>
              <w:rPr>
                <w:color w:val="000000"/>
              </w:rPr>
            </w:pPr>
          </w:p>
        </w:tc>
      </w:tr>
      <w:tr w:rsidR="00F450D6" w14:paraId="1A595DA0" w14:textId="77777777">
        <w:trPr>
          <w:cantSplit/>
          <w:jc w:val="center"/>
        </w:trPr>
        <w:tc>
          <w:tcPr>
            <w:tcW w:w="2552" w:type="dxa"/>
            <w:vAlign w:val="center"/>
          </w:tcPr>
          <w:p w14:paraId="1C757523" w14:textId="77777777" w:rsidR="00F450D6" w:rsidRDefault="00F450D6">
            <w:pPr>
              <w:spacing w:before="60" w:after="60"/>
              <w:ind w:right="459"/>
              <w:jc w:val="left"/>
              <w:rPr>
                <w:color w:val="000000"/>
              </w:rPr>
            </w:pPr>
            <w:r>
              <w:rPr>
                <w:color w:val="000000"/>
              </w:rPr>
              <w:t>National Grid Electricity Transmission plc</w:t>
            </w:r>
          </w:p>
        </w:tc>
        <w:tc>
          <w:tcPr>
            <w:tcW w:w="2268" w:type="dxa"/>
          </w:tcPr>
          <w:p w14:paraId="611B889E" w14:textId="77777777" w:rsidR="00F450D6" w:rsidRDefault="00F450D6">
            <w:pPr>
              <w:spacing w:before="60" w:after="60"/>
              <w:jc w:val="left"/>
              <w:rPr>
                <w:color w:val="000000"/>
              </w:rPr>
            </w:pPr>
          </w:p>
        </w:tc>
        <w:tc>
          <w:tcPr>
            <w:tcW w:w="2410" w:type="dxa"/>
          </w:tcPr>
          <w:p w14:paraId="78550B7B" w14:textId="77777777" w:rsidR="00F450D6" w:rsidRDefault="00F450D6">
            <w:pPr>
              <w:spacing w:before="60" w:after="60"/>
              <w:jc w:val="left"/>
              <w:rPr>
                <w:color w:val="000000"/>
              </w:rPr>
            </w:pPr>
          </w:p>
        </w:tc>
        <w:tc>
          <w:tcPr>
            <w:tcW w:w="1418" w:type="dxa"/>
          </w:tcPr>
          <w:p w14:paraId="71A67813" w14:textId="77777777" w:rsidR="00F450D6" w:rsidRDefault="00F450D6">
            <w:pPr>
              <w:spacing w:before="60" w:after="60"/>
              <w:jc w:val="left"/>
              <w:rPr>
                <w:color w:val="000000"/>
              </w:rPr>
            </w:pPr>
          </w:p>
        </w:tc>
      </w:tr>
      <w:tr w:rsidR="00F450D6" w14:paraId="07E8165A" w14:textId="77777777">
        <w:trPr>
          <w:cantSplit/>
          <w:trHeight w:val="688"/>
          <w:jc w:val="center"/>
        </w:trPr>
        <w:tc>
          <w:tcPr>
            <w:tcW w:w="2552" w:type="dxa"/>
            <w:vAlign w:val="center"/>
          </w:tcPr>
          <w:p w14:paraId="71698C2D" w14:textId="77777777" w:rsidR="00F450D6" w:rsidRDefault="00F450D6">
            <w:pPr>
              <w:spacing w:before="60" w:after="60"/>
              <w:jc w:val="left"/>
              <w:rPr>
                <w:color w:val="000000"/>
              </w:rPr>
            </w:pPr>
            <w:r>
              <w:rPr>
                <w:color w:val="000000"/>
              </w:rPr>
              <w:t>SP Transmission Ltd</w:t>
            </w:r>
          </w:p>
        </w:tc>
        <w:tc>
          <w:tcPr>
            <w:tcW w:w="2268" w:type="dxa"/>
          </w:tcPr>
          <w:p w14:paraId="79339E5E" w14:textId="77777777" w:rsidR="00F450D6" w:rsidRDefault="00F450D6">
            <w:pPr>
              <w:spacing w:before="60" w:after="60"/>
              <w:jc w:val="left"/>
              <w:rPr>
                <w:color w:val="000000"/>
              </w:rPr>
            </w:pPr>
          </w:p>
        </w:tc>
        <w:tc>
          <w:tcPr>
            <w:tcW w:w="2410" w:type="dxa"/>
          </w:tcPr>
          <w:p w14:paraId="4C4F7E73" w14:textId="77777777" w:rsidR="00F450D6" w:rsidRDefault="00F450D6">
            <w:pPr>
              <w:spacing w:before="60" w:after="60"/>
              <w:jc w:val="left"/>
              <w:rPr>
                <w:color w:val="000000"/>
              </w:rPr>
            </w:pPr>
          </w:p>
        </w:tc>
        <w:tc>
          <w:tcPr>
            <w:tcW w:w="1418" w:type="dxa"/>
          </w:tcPr>
          <w:p w14:paraId="20B2D6D3" w14:textId="77777777" w:rsidR="00F450D6" w:rsidRDefault="00F450D6">
            <w:pPr>
              <w:spacing w:before="60" w:after="60"/>
              <w:jc w:val="left"/>
              <w:rPr>
                <w:color w:val="000000"/>
              </w:rPr>
            </w:pPr>
          </w:p>
        </w:tc>
      </w:tr>
      <w:tr w:rsidR="00F450D6" w14:paraId="6BA0D0CA" w14:textId="77777777">
        <w:trPr>
          <w:cantSplit/>
          <w:jc w:val="center"/>
        </w:trPr>
        <w:tc>
          <w:tcPr>
            <w:tcW w:w="2552" w:type="dxa"/>
            <w:vAlign w:val="center"/>
          </w:tcPr>
          <w:p w14:paraId="6DAE28EC" w14:textId="77777777" w:rsidR="00F450D6" w:rsidRDefault="00F450D6">
            <w:pPr>
              <w:spacing w:before="60" w:after="60"/>
              <w:jc w:val="left"/>
              <w:rPr>
                <w:color w:val="000000"/>
              </w:rPr>
            </w:pPr>
            <w:r>
              <w:rPr>
                <w:color w:val="000000"/>
              </w:rPr>
              <w:t>Scottish Hydro-Electric Transmission Ltd</w:t>
            </w:r>
          </w:p>
        </w:tc>
        <w:tc>
          <w:tcPr>
            <w:tcW w:w="2268" w:type="dxa"/>
          </w:tcPr>
          <w:p w14:paraId="4D64E8B5" w14:textId="77777777" w:rsidR="00F450D6" w:rsidRDefault="00F450D6">
            <w:pPr>
              <w:spacing w:before="60" w:after="60"/>
              <w:jc w:val="left"/>
              <w:rPr>
                <w:color w:val="000000"/>
              </w:rPr>
            </w:pPr>
          </w:p>
        </w:tc>
        <w:tc>
          <w:tcPr>
            <w:tcW w:w="2410" w:type="dxa"/>
          </w:tcPr>
          <w:p w14:paraId="33405513" w14:textId="77777777" w:rsidR="00F450D6" w:rsidRDefault="00F450D6">
            <w:pPr>
              <w:spacing w:before="60" w:after="60"/>
              <w:jc w:val="left"/>
              <w:rPr>
                <w:color w:val="000000"/>
              </w:rPr>
            </w:pPr>
          </w:p>
        </w:tc>
        <w:tc>
          <w:tcPr>
            <w:tcW w:w="1418" w:type="dxa"/>
          </w:tcPr>
          <w:p w14:paraId="460C9444" w14:textId="77777777" w:rsidR="00F450D6" w:rsidRDefault="00F450D6">
            <w:pPr>
              <w:spacing w:before="60" w:after="60"/>
              <w:jc w:val="left"/>
              <w:rPr>
                <w:color w:val="000000"/>
              </w:rPr>
            </w:pPr>
          </w:p>
        </w:tc>
      </w:tr>
      <w:tr w:rsidR="00DC21C9" w14:paraId="425F16E2" w14:textId="77777777">
        <w:trPr>
          <w:cantSplit/>
          <w:jc w:val="center"/>
        </w:trPr>
        <w:tc>
          <w:tcPr>
            <w:tcW w:w="2552" w:type="dxa"/>
            <w:vAlign w:val="center"/>
          </w:tcPr>
          <w:p w14:paraId="1376B84B" w14:textId="77777777" w:rsidR="00DC21C9" w:rsidRDefault="00DC21C9">
            <w:pPr>
              <w:spacing w:before="60" w:after="60"/>
              <w:jc w:val="left"/>
              <w:rPr>
                <w:color w:val="000000"/>
              </w:rPr>
            </w:pPr>
            <w:r>
              <w:rPr>
                <w:lang w:eastAsia="en-GB"/>
              </w:rPr>
              <w:t>Offshore Transmission Owners</w:t>
            </w:r>
          </w:p>
        </w:tc>
        <w:tc>
          <w:tcPr>
            <w:tcW w:w="2268" w:type="dxa"/>
          </w:tcPr>
          <w:p w14:paraId="4C88BFBB" w14:textId="77777777" w:rsidR="00DC21C9" w:rsidRDefault="00DC21C9">
            <w:pPr>
              <w:spacing w:before="60" w:after="60"/>
              <w:jc w:val="left"/>
              <w:rPr>
                <w:color w:val="000000"/>
              </w:rPr>
            </w:pPr>
          </w:p>
        </w:tc>
        <w:tc>
          <w:tcPr>
            <w:tcW w:w="2410" w:type="dxa"/>
          </w:tcPr>
          <w:p w14:paraId="35304266" w14:textId="77777777" w:rsidR="00DC21C9" w:rsidRDefault="00DC21C9">
            <w:pPr>
              <w:spacing w:before="60" w:after="60"/>
              <w:jc w:val="left"/>
              <w:rPr>
                <w:color w:val="000000"/>
              </w:rPr>
            </w:pPr>
          </w:p>
        </w:tc>
        <w:tc>
          <w:tcPr>
            <w:tcW w:w="1418" w:type="dxa"/>
          </w:tcPr>
          <w:p w14:paraId="17701840" w14:textId="77777777" w:rsidR="00DC21C9" w:rsidRDefault="00DC21C9">
            <w:pPr>
              <w:spacing w:before="60" w:after="60"/>
              <w:jc w:val="left"/>
              <w:rPr>
                <w:color w:val="000000"/>
              </w:rPr>
            </w:pPr>
          </w:p>
        </w:tc>
      </w:tr>
      <w:tr w:rsidR="00567DFA" w14:paraId="714C5918" w14:textId="77777777">
        <w:trPr>
          <w:cantSplit/>
          <w:jc w:val="center"/>
          <w:ins w:id="0" w:author="Steve Baker [NESO]" w:date="2025-10-15T17:42:00Z" w16du:dateUtc="2025-10-15T16:42:00Z"/>
        </w:trPr>
        <w:tc>
          <w:tcPr>
            <w:tcW w:w="2552" w:type="dxa"/>
            <w:vAlign w:val="center"/>
          </w:tcPr>
          <w:p w14:paraId="184F676F" w14:textId="0F447E12" w:rsidR="00567DFA" w:rsidRDefault="00567DFA">
            <w:pPr>
              <w:spacing w:before="60" w:after="60"/>
              <w:jc w:val="left"/>
              <w:rPr>
                <w:ins w:id="1" w:author="Steve Baker [NESO]" w:date="2025-10-15T17:42:00Z" w16du:dateUtc="2025-10-15T16:42:00Z"/>
                <w:lang w:eastAsia="en-GB"/>
              </w:rPr>
            </w:pPr>
            <w:ins w:id="2" w:author="Steve Baker [NESO]" w:date="2025-10-15T17:42:00Z" w16du:dateUtc="2025-10-15T16:42:00Z">
              <w:r>
                <w:rPr>
                  <w:lang w:eastAsia="en-GB"/>
                </w:rPr>
                <w:t>Competitively Appointed</w:t>
              </w:r>
              <w:r>
                <w:rPr>
                  <w:lang w:eastAsia="en-GB"/>
                </w:rPr>
                <w:t xml:space="preserve"> Transmission Owners</w:t>
              </w:r>
            </w:ins>
          </w:p>
        </w:tc>
        <w:tc>
          <w:tcPr>
            <w:tcW w:w="2268" w:type="dxa"/>
          </w:tcPr>
          <w:p w14:paraId="393FD901" w14:textId="77777777" w:rsidR="00567DFA" w:rsidRDefault="00567DFA">
            <w:pPr>
              <w:spacing w:before="60" w:after="60"/>
              <w:jc w:val="left"/>
              <w:rPr>
                <w:ins w:id="3" w:author="Steve Baker [NESO]" w:date="2025-10-15T17:42:00Z" w16du:dateUtc="2025-10-15T16:42:00Z"/>
                <w:color w:val="000000"/>
              </w:rPr>
            </w:pPr>
          </w:p>
        </w:tc>
        <w:tc>
          <w:tcPr>
            <w:tcW w:w="2410" w:type="dxa"/>
          </w:tcPr>
          <w:p w14:paraId="6174C05F" w14:textId="77777777" w:rsidR="00567DFA" w:rsidRDefault="00567DFA">
            <w:pPr>
              <w:spacing w:before="60" w:after="60"/>
              <w:jc w:val="left"/>
              <w:rPr>
                <w:ins w:id="4" w:author="Steve Baker [NESO]" w:date="2025-10-15T17:42:00Z" w16du:dateUtc="2025-10-15T16:42:00Z"/>
                <w:color w:val="000000"/>
              </w:rPr>
            </w:pPr>
          </w:p>
        </w:tc>
        <w:tc>
          <w:tcPr>
            <w:tcW w:w="1418" w:type="dxa"/>
          </w:tcPr>
          <w:p w14:paraId="5704E184" w14:textId="77777777" w:rsidR="00567DFA" w:rsidRDefault="00567DFA">
            <w:pPr>
              <w:spacing w:before="60" w:after="60"/>
              <w:jc w:val="left"/>
              <w:rPr>
                <w:ins w:id="5" w:author="Steve Baker [NESO]" w:date="2025-10-15T17:42:00Z" w16du:dateUtc="2025-10-15T16:42:00Z"/>
                <w:color w:val="000000"/>
              </w:rPr>
            </w:pPr>
          </w:p>
        </w:tc>
      </w:tr>
    </w:tbl>
    <w:p w14:paraId="54FDA874" w14:textId="77777777" w:rsidR="00F450D6" w:rsidRDefault="00F450D6"/>
    <w:p w14:paraId="22344781" w14:textId="77777777" w:rsidR="00F450D6" w:rsidRDefault="00F450D6">
      <w:pPr>
        <w:rPr>
          <w:b/>
          <w:i/>
          <w:sz w:val="24"/>
        </w:rPr>
      </w:pPr>
      <w:r>
        <w:rPr>
          <w:b/>
          <w:i/>
          <w:sz w:val="24"/>
        </w:rPr>
        <w:t xml:space="preserve">STC Procedure Change Control History </w:t>
      </w:r>
    </w:p>
    <w:p w14:paraId="4AA7DFC7" w14:textId="77777777" w:rsidR="00F450D6" w:rsidRDefault="00F450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F450D6" w14:paraId="240B80FB" w14:textId="77777777">
        <w:tc>
          <w:tcPr>
            <w:tcW w:w="1384" w:type="dxa"/>
          </w:tcPr>
          <w:p w14:paraId="2540ACD0" w14:textId="77777777" w:rsidR="00F450D6" w:rsidRPr="00DC21C9" w:rsidRDefault="00F450D6">
            <w:pPr>
              <w:rPr>
                <w:sz w:val="20"/>
              </w:rPr>
            </w:pPr>
            <w:r w:rsidRPr="00DC21C9">
              <w:rPr>
                <w:sz w:val="20"/>
              </w:rPr>
              <w:t xml:space="preserve">Issue 001 </w:t>
            </w:r>
          </w:p>
        </w:tc>
        <w:tc>
          <w:tcPr>
            <w:tcW w:w="1418" w:type="dxa"/>
          </w:tcPr>
          <w:p w14:paraId="3D326108" w14:textId="77777777" w:rsidR="00F450D6" w:rsidRPr="00DC21C9" w:rsidRDefault="00F450D6">
            <w:pPr>
              <w:pStyle w:val="Header"/>
              <w:tabs>
                <w:tab w:val="clear" w:pos="4153"/>
                <w:tab w:val="clear" w:pos="8306"/>
              </w:tabs>
              <w:rPr>
                <w:sz w:val="20"/>
              </w:rPr>
            </w:pPr>
            <w:r w:rsidRPr="00DC21C9">
              <w:rPr>
                <w:sz w:val="20"/>
              </w:rPr>
              <w:t>29/03/2005</w:t>
            </w:r>
          </w:p>
        </w:tc>
        <w:tc>
          <w:tcPr>
            <w:tcW w:w="5726" w:type="dxa"/>
          </w:tcPr>
          <w:p w14:paraId="50C155F5" w14:textId="77777777" w:rsidR="00F450D6" w:rsidRPr="00DC21C9" w:rsidRDefault="00F450D6">
            <w:pPr>
              <w:rPr>
                <w:sz w:val="20"/>
              </w:rPr>
            </w:pPr>
            <w:r w:rsidRPr="00DC21C9">
              <w:rPr>
                <w:sz w:val="20"/>
              </w:rPr>
              <w:t>BETTA Go-Live Version</w:t>
            </w:r>
          </w:p>
        </w:tc>
      </w:tr>
      <w:tr w:rsidR="00F450D6" w14:paraId="4A641894" w14:textId="77777777">
        <w:tc>
          <w:tcPr>
            <w:tcW w:w="1384" w:type="dxa"/>
          </w:tcPr>
          <w:p w14:paraId="685FE304" w14:textId="77777777" w:rsidR="00F450D6" w:rsidRPr="00DC21C9" w:rsidRDefault="00F450D6">
            <w:pPr>
              <w:rPr>
                <w:sz w:val="20"/>
              </w:rPr>
            </w:pPr>
            <w:r w:rsidRPr="00DC21C9">
              <w:rPr>
                <w:sz w:val="20"/>
              </w:rPr>
              <w:t>Issue 002</w:t>
            </w:r>
          </w:p>
        </w:tc>
        <w:tc>
          <w:tcPr>
            <w:tcW w:w="1418" w:type="dxa"/>
          </w:tcPr>
          <w:p w14:paraId="4194F562" w14:textId="77777777" w:rsidR="00F450D6" w:rsidRPr="00DC21C9" w:rsidRDefault="00F450D6">
            <w:pPr>
              <w:rPr>
                <w:sz w:val="20"/>
              </w:rPr>
            </w:pPr>
            <w:r w:rsidRPr="00DC21C9">
              <w:rPr>
                <w:sz w:val="20"/>
              </w:rPr>
              <w:t>26/05/2005</w:t>
            </w:r>
          </w:p>
        </w:tc>
        <w:tc>
          <w:tcPr>
            <w:tcW w:w="5726" w:type="dxa"/>
          </w:tcPr>
          <w:p w14:paraId="0A967DC8" w14:textId="77777777" w:rsidR="00F450D6" w:rsidRPr="00DC21C9" w:rsidRDefault="00F450D6">
            <w:pPr>
              <w:pStyle w:val="Header"/>
              <w:tabs>
                <w:tab w:val="clear" w:pos="4153"/>
                <w:tab w:val="clear" w:pos="8306"/>
              </w:tabs>
              <w:rPr>
                <w:sz w:val="20"/>
              </w:rPr>
            </w:pPr>
            <w:r w:rsidRPr="00DC21C9">
              <w:rPr>
                <w:sz w:val="20"/>
              </w:rPr>
              <w:t>Issue 002 incorporating PA006</w:t>
            </w:r>
          </w:p>
        </w:tc>
      </w:tr>
      <w:tr w:rsidR="00F450D6" w14:paraId="36B3D04D" w14:textId="77777777">
        <w:tc>
          <w:tcPr>
            <w:tcW w:w="1384" w:type="dxa"/>
          </w:tcPr>
          <w:p w14:paraId="7D0FC512" w14:textId="77777777" w:rsidR="00F450D6" w:rsidRPr="00DC21C9" w:rsidRDefault="00F450D6">
            <w:pPr>
              <w:rPr>
                <w:sz w:val="20"/>
              </w:rPr>
            </w:pPr>
            <w:r w:rsidRPr="00DC21C9">
              <w:rPr>
                <w:sz w:val="20"/>
              </w:rPr>
              <w:t>Issue 003</w:t>
            </w:r>
          </w:p>
        </w:tc>
        <w:tc>
          <w:tcPr>
            <w:tcW w:w="1418" w:type="dxa"/>
          </w:tcPr>
          <w:p w14:paraId="6108458A" w14:textId="77777777" w:rsidR="00F450D6" w:rsidRPr="00DC21C9" w:rsidRDefault="00F450D6">
            <w:pPr>
              <w:rPr>
                <w:sz w:val="20"/>
              </w:rPr>
            </w:pPr>
            <w:r w:rsidRPr="00DC21C9">
              <w:rPr>
                <w:sz w:val="20"/>
              </w:rPr>
              <w:t>26/10/2005</w:t>
            </w:r>
          </w:p>
        </w:tc>
        <w:tc>
          <w:tcPr>
            <w:tcW w:w="5726" w:type="dxa"/>
          </w:tcPr>
          <w:p w14:paraId="15609EAB" w14:textId="77777777" w:rsidR="00F450D6" w:rsidRPr="00DC21C9" w:rsidRDefault="00F450D6">
            <w:pPr>
              <w:pStyle w:val="Header"/>
              <w:tabs>
                <w:tab w:val="clear" w:pos="4153"/>
                <w:tab w:val="clear" w:pos="8306"/>
              </w:tabs>
              <w:rPr>
                <w:sz w:val="20"/>
              </w:rPr>
            </w:pPr>
            <w:r w:rsidRPr="00DC21C9">
              <w:rPr>
                <w:sz w:val="20"/>
              </w:rPr>
              <w:t>Issue 003 incorporating PA034 and PA037</w:t>
            </w:r>
          </w:p>
        </w:tc>
      </w:tr>
      <w:tr w:rsidR="00DC21C9" w14:paraId="48BA4C7D" w14:textId="77777777">
        <w:tc>
          <w:tcPr>
            <w:tcW w:w="1384" w:type="dxa"/>
          </w:tcPr>
          <w:p w14:paraId="2B4AED12" w14:textId="77777777" w:rsidR="00DC21C9" w:rsidRPr="00DC21C9" w:rsidRDefault="00DC21C9">
            <w:pPr>
              <w:rPr>
                <w:sz w:val="20"/>
              </w:rPr>
            </w:pPr>
            <w:r w:rsidRPr="00DC21C9">
              <w:rPr>
                <w:sz w:val="20"/>
              </w:rPr>
              <w:t>Issue 00</w:t>
            </w:r>
            <w:r w:rsidR="006E710D">
              <w:rPr>
                <w:sz w:val="20"/>
              </w:rPr>
              <w:t>4</w:t>
            </w:r>
          </w:p>
        </w:tc>
        <w:tc>
          <w:tcPr>
            <w:tcW w:w="1418" w:type="dxa"/>
          </w:tcPr>
          <w:p w14:paraId="74758FDF" w14:textId="77777777" w:rsidR="00DC21C9" w:rsidRPr="00DC21C9" w:rsidRDefault="00D27E67">
            <w:pPr>
              <w:rPr>
                <w:sz w:val="20"/>
              </w:rPr>
            </w:pPr>
            <w:r>
              <w:rPr>
                <w:sz w:val="20"/>
              </w:rPr>
              <w:t>24/06</w:t>
            </w:r>
            <w:r w:rsidR="00DC21C9" w:rsidRPr="00DC21C9">
              <w:rPr>
                <w:sz w:val="20"/>
              </w:rPr>
              <w:t>/2009</w:t>
            </w:r>
          </w:p>
        </w:tc>
        <w:tc>
          <w:tcPr>
            <w:tcW w:w="5726" w:type="dxa"/>
          </w:tcPr>
          <w:p w14:paraId="5D1D5106" w14:textId="77777777" w:rsidR="00DC21C9" w:rsidRPr="00DC21C9" w:rsidRDefault="00DC21C9">
            <w:pPr>
              <w:pStyle w:val="Header"/>
              <w:tabs>
                <w:tab w:val="clear" w:pos="4153"/>
                <w:tab w:val="clear" w:pos="8306"/>
              </w:tabs>
              <w:rPr>
                <w:sz w:val="20"/>
              </w:rPr>
            </w:pPr>
            <w:r w:rsidRPr="00DC21C9">
              <w:rPr>
                <w:sz w:val="20"/>
              </w:rPr>
              <w:t>Issue 00</w:t>
            </w:r>
            <w:r w:rsidR="006E710D">
              <w:rPr>
                <w:sz w:val="20"/>
              </w:rPr>
              <w:t>4</w:t>
            </w:r>
            <w:r w:rsidRPr="00DC21C9">
              <w:rPr>
                <w:sz w:val="20"/>
              </w:rPr>
              <w:t xml:space="preserve"> incorporating changes for Offshore Transmission</w:t>
            </w:r>
          </w:p>
        </w:tc>
      </w:tr>
      <w:tr w:rsidR="00F4393E" w14:paraId="637169C2" w14:textId="77777777">
        <w:tc>
          <w:tcPr>
            <w:tcW w:w="1384" w:type="dxa"/>
          </w:tcPr>
          <w:p w14:paraId="2E15342C" w14:textId="77777777" w:rsidR="00F4393E" w:rsidRPr="00DC21C9" w:rsidRDefault="00F4393E">
            <w:pPr>
              <w:rPr>
                <w:sz w:val="20"/>
              </w:rPr>
            </w:pPr>
            <w:r>
              <w:rPr>
                <w:sz w:val="20"/>
              </w:rPr>
              <w:t>Issue 005</w:t>
            </w:r>
          </w:p>
        </w:tc>
        <w:tc>
          <w:tcPr>
            <w:tcW w:w="1418" w:type="dxa"/>
          </w:tcPr>
          <w:p w14:paraId="7E7F50E0" w14:textId="77777777" w:rsidR="00F4393E" w:rsidRDefault="00F4393E">
            <w:pPr>
              <w:rPr>
                <w:sz w:val="20"/>
              </w:rPr>
            </w:pPr>
            <w:r>
              <w:rPr>
                <w:sz w:val="20"/>
              </w:rPr>
              <w:t>01/04/2019</w:t>
            </w:r>
          </w:p>
        </w:tc>
        <w:tc>
          <w:tcPr>
            <w:tcW w:w="5726" w:type="dxa"/>
          </w:tcPr>
          <w:p w14:paraId="754E99DB" w14:textId="77777777" w:rsidR="00F4393E" w:rsidRPr="00DC21C9" w:rsidRDefault="00F4393E">
            <w:pPr>
              <w:pStyle w:val="Header"/>
              <w:tabs>
                <w:tab w:val="clear" w:pos="4153"/>
                <w:tab w:val="clear" w:pos="8306"/>
              </w:tabs>
              <w:rPr>
                <w:sz w:val="20"/>
              </w:rPr>
            </w:pPr>
            <w:r>
              <w:rPr>
                <w:sz w:val="20"/>
              </w:rPr>
              <w:t>Issue 005 incorporating National Grid Legal Separation Changes</w:t>
            </w:r>
          </w:p>
        </w:tc>
      </w:tr>
      <w:tr w:rsidR="001F210F" w14:paraId="7A58CDD8" w14:textId="77777777">
        <w:tc>
          <w:tcPr>
            <w:tcW w:w="1384" w:type="dxa"/>
          </w:tcPr>
          <w:p w14:paraId="1A45253B" w14:textId="47859ED3" w:rsidR="001F210F" w:rsidRPr="00952BA6" w:rsidRDefault="001F210F" w:rsidP="001F210F">
            <w:pPr>
              <w:rPr>
                <w:sz w:val="20"/>
              </w:rPr>
            </w:pPr>
            <w:r w:rsidRPr="00952BA6">
              <w:rPr>
                <w:sz w:val="20"/>
              </w:rPr>
              <w:t>Issue 006</w:t>
            </w:r>
          </w:p>
        </w:tc>
        <w:tc>
          <w:tcPr>
            <w:tcW w:w="1418" w:type="dxa"/>
          </w:tcPr>
          <w:p w14:paraId="69B1FD41" w14:textId="2B196AA7" w:rsidR="001F210F" w:rsidRPr="00952BA6" w:rsidRDefault="007E4D89" w:rsidP="001F210F">
            <w:pPr>
              <w:rPr>
                <w:sz w:val="20"/>
              </w:rPr>
            </w:pPr>
            <w:r>
              <w:rPr>
                <w:sz w:val="20"/>
              </w:rPr>
              <w:t>25</w:t>
            </w:r>
            <w:r w:rsidR="001F210F" w:rsidRPr="00952BA6">
              <w:rPr>
                <w:sz w:val="20"/>
              </w:rPr>
              <w:t>/</w:t>
            </w:r>
            <w:r w:rsidR="00E60849">
              <w:rPr>
                <w:sz w:val="20"/>
              </w:rPr>
              <w:t>04</w:t>
            </w:r>
            <w:r w:rsidR="001F210F" w:rsidRPr="00952BA6">
              <w:rPr>
                <w:sz w:val="20"/>
              </w:rPr>
              <w:t>/2023</w:t>
            </w:r>
          </w:p>
        </w:tc>
        <w:tc>
          <w:tcPr>
            <w:tcW w:w="5726" w:type="dxa"/>
          </w:tcPr>
          <w:p w14:paraId="6C4DA8FC" w14:textId="067116C4" w:rsidR="001F210F" w:rsidRPr="00952BA6" w:rsidRDefault="001F210F" w:rsidP="001F210F">
            <w:pPr>
              <w:pStyle w:val="Header"/>
              <w:tabs>
                <w:tab w:val="clear" w:pos="4153"/>
                <w:tab w:val="clear" w:pos="8306"/>
              </w:tabs>
              <w:rPr>
                <w:sz w:val="20"/>
              </w:rPr>
            </w:pPr>
            <w:r w:rsidRPr="00952BA6">
              <w:rPr>
                <w:sz w:val="20"/>
              </w:rPr>
              <w:t>Issue 006 incorporating use of ‘The Company’ definition as made in the STC</w:t>
            </w:r>
            <w:r w:rsidR="00E60849">
              <w:rPr>
                <w:sz w:val="20"/>
              </w:rPr>
              <w:t xml:space="preserve"> </w:t>
            </w:r>
            <w:r w:rsidR="00E60849">
              <w:rPr>
                <w:rFonts w:cs="Arial"/>
              </w:rPr>
              <w:t>PM0130</w:t>
            </w:r>
          </w:p>
        </w:tc>
      </w:tr>
    </w:tbl>
    <w:p w14:paraId="10F3136B" w14:textId="77777777" w:rsidR="00F450D6" w:rsidRDefault="00F450D6">
      <w:pPr>
        <w:rPr>
          <w:b/>
          <w:sz w:val="24"/>
        </w:rPr>
      </w:pPr>
    </w:p>
    <w:p w14:paraId="583C9E7A" w14:textId="77777777" w:rsidR="00F450D6" w:rsidRDefault="00F450D6" w:rsidP="00CA6230">
      <w:pPr>
        <w:keepNext w:val="0"/>
        <w:keepLines w:val="0"/>
        <w:rPr>
          <w:b/>
        </w:rPr>
        <w:sectPr w:rsidR="00F450D6">
          <w:headerReference w:type="even" r:id="rId10"/>
          <w:headerReference w:type="default" r:id="rId11"/>
          <w:footerReference w:type="default" r:id="rId12"/>
          <w:type w:val="oddPage"/>
          <w:pgSz w:w="11906" w:h="16838" w:code="9"/>
          <w:pgMar w:top="720" w:right="1080" w:bottom="432" w:left="1701" w:header="720" w:footer="432" w:gutter="0"/>
          <w:pgNumType w:start="1"/>
          <w:cols w:space="720"/>
          <w:noEndnote/>
        </w:sectPr>
      </w:pPr>
    </w:p>
    <w:p w14:paraId="28988769" w14:textId="77777777" w:rsidR="00F450D6" w:rsidRDefault="00F450D6">
      <w:pPr>
        <w:pStyle w:val="Heading1"/>
      </w:pPr>
      <w:r>
        <w:lastRenderedPageBreak/>
        <w:t>Introduction</w:t>
      </w:r>
    </w:p>
    <w:p w14:paraId="7E8F9FDB" w14:textId="77777777" w:rsidR="00F450D6" w:rsidRDefault="00F450D6">
      <w:pPr>
        <w:pStyle w:val="Heading2"/>
      </w:pPr>
      <w:r>
        <w:t>Scope</w:t>
      </w:r>
    </w:p>
    <w:p w14:paraId="66F49728" w14:textId="19D0BEEE" w:rsidR="00F450D6" w:rsidRPr="00D27E67" w:rsidRDefault="00F450D6">
      <w:pPr>
        <w:pStyle w:val="Heading3"/>
      </w:pPr>
      <w:r w:rsidRPr="00D27E67">
        <w:t xml:space="preserve">This procedure describes the arrangements and processes across the </w:t>
      </w:r>
      <w:r w:rsidR="00770BDC">
        <w:t xml:space="preserve">interfaces between </w:t>
      </w:r>
      <w:r w:rsidR="00D123E7" w:rsidRPr="00D123E7">
        <w:t xml:space="preserve">The Company, as defined in the STC and meaning the licence holder with system operator responsibilities, </w:t>
      </w:r>
      <w:r w:rsidR="00770BDC">
        <w:t xml:space="preserve">and the TOs </w:t>
      </w:r>
      <w:r w:rsidRPr="00D27E67">
        <w:t>for Protection Tests (with primary Plant and Apparatus in service). This does not include Protection Tests associated with commissioning or decommissioning activities, which are the subject of STCP19-4 Commissioning and Decommissioning or the planned tripping of circuits which are subject to the requirements of STCP 8-2 Circuit Live Trip and DAR Tests.</w:t>
      </w:r>
    </w:p>
    <w:p w14:paraId="5057CA73" w14:textId="77777777" w:rsidR="00F450D6" w:rsidRPr="00D27E67" w:rsidRDefault="00F450D6">
      <w:pPr>
        <w:pStyle w:val="Heading3"/>
      </w:pPr>
      <w:r w:rsidRPr="00D27E67">
        <w:t xml:space="preserve">Protection Tests are complementary to the testing of Protection Apparatus and </w:t>
      </w:r>
      <w:proofErr w:type="gramStart"/>
      <w:r w:rsidRPr="00D27E67">
        <w:t>its</w:t>
      </w:r>
      <w:proofErr w:type="gramEnd"/>
      <w:r w:rsidRPr="00D27E67">
        <w:t xml:space="preserve"> associated electrical signalling that takes place when control of Protection equipment is transferred to a TO under a Transmission Status Certificate (TSC).</w:t>
      </w:r>
    </w:p>
    <w:p w14:paraId="52FE6D5A" w14:textId="7839831B" w:rsidR="00F450D6" w:rsidRPr="00D27E67" w:rsidRDefault="00F450D6">
      <w:pPr>
        <w:pStyle w:val="Heading3"/>
      </w:pPr>
      <w:r w:rsidRPr="00D27E67">
        <w:t xml:space="preserve">Any requests for Protection Tests shall be made by a TO. It is not anticipated that </w:t>
      </w:r>
      <w:r w:rsidR="00BE784C">
        <w:t>The Company</w:t>
      </w:r>
      <w:r w:rsidRPr="00D27E67">
        <w:t xml:space="preserve"> shall submit any requests under this procedure.</w:t>
      </w:r>
    </w:p>
    <w:p w14:paraId="05B5EBCB" w14:textId="51678A0F" w:rsidR="00F450D6" w:rsidRPr="00D27E67" w:rsidRDefault="00F450D6">
      <w:pPr>
        <w:pStyle w:val="Heading3"/>
      </w:pPr>
      <w:r w:rsidRPr="00D27E67">
        <w:t xml:space="preserve">The primary information exchange between </w:t>
      </w:r>
      <w:r w:rsidR="00BE784C">
        <w:t>The Company</w:t>
      </w:r>
      <w:r w:rsidRPr="00D27E67">
        <w:t xml:space="preserve"> and TO for planning and implementing Protection Tests is set out in this procedure. Elements of information exchange mechanisms described in the STC, STCP 1-1 Operational Switching and STCP11-1 Outage Planning may also be used, where appropriate, in the planning and operation of Protection Testing. </w:t>
      </w:r>
    </w:p>
    <w:p w14:paraId="2F2372E9" w14:textId="0C2846FB" w:rsidR="00F450D6" w:rsidRDefault="00F450D6">
      <w:pPr>
        <w:pStyle w:val="Heading3"/>
      </w:pPr>
      <w:r>
        <w:t xml:space="preserve">This procedure applies to </w:t>
      </w:r>
      <w:r w:rsidR="00BE784C">
        <w:t>The Company</w:t>
      </w:r>
      <w:r>
        <w:t xml:space="preserve"> and each TO where, for the purpose of this document, the TOs are:</w:t>
      </w:r>
    </w:p>
    <w:p w14:paraId="7DFC15E7" w14:textId="77777777" w:rsidR="00F4393E" w:rsidRDefault="00F4393E" w:rsidP="00F450D6">
      <w:pPr>
        <w:pStyle w:val="Heading3"/>
        <w:numPr>
          <w:ilvl w:val="0"/>
          <w:numId w:val="14"/>
        </w:numPr>
        <w:tabs>
          <w:tab w:val="clear" w:pos="360"/>
          <w:tab w:val="num" w:pos="1211"/>
        </w:tabs>
        <w:ind w:left="1211"/>
      </w:pPr>
      <w:proofErr w:type="gramStart"/>
      <w:r>
        <w:t>NGET;</w:t>
      </w:r>
      <w:proofErr w:type="gramEnd"/>
    </w:p>
    <w:p w14:paraId="4AE14723" w14:textId="77777777" w:rsidR="00F450D6" w:rsidRDefault="00F450D6" w:rsidP="00F450D6">
      <w:pPr>
        <w:pStyle w:val="Heading3"/>
        <w:numPr>
          <w:ilvl w:val="0"/>
          <w:numId w:val="14"/>
        </w:numPr>
        <w:tabs>
          <w:tab w:val="clear" w:pos="360"/>
          <w:tab w:val="num" w:pos="1211"/>
        </w:tabs>
        <w:ind w:left="1211"/>
      </w:pPr>
      <w:proofErr w:type="gramStart"/>
      <w:r>
        <w:t>SPT;</w:t>
      </w:r>
      <w:proofErr w:type="gramEnd"/>
      <w:r>
        <w:t xml:space="preserve"> </w:t>
      </w:r>
    </w:p>
    <w:p w14:paraId="3F72EC3F" w14:textId="23C8F521" w:rsidR="00093D09" w:rsidRDefault="00F450D6" w:rsidP="00F450D6">
      <w:pPr>
        <w:pStyle w:val="Heading3"/>
        <w:numPr>
          <w:ilvl w:val="0"/>
          <w:numId w:val="14"/>
        </w:numPr>
        <w:tabs>
          <w:tab w:val="clear" w:pos="360"/>
          <w:tab w:val="num" w:pos="1211"/>
        </w:tabs>
        <w:ind w:left="1211"/>
      </w:pPr>
      <w:r>
        <w:t>SHETL</w:t>
      </w:r>
      <w:r w:rsidR="00093D09">
        <w:t xml:space="preserve">; </w:t>
      </w:r>
      <w:del w:id="9" w:author="Steve Baker [NESO]" w:date="2025-10-15T17:43:00Z" w16du:dateUtc="2025-10-15T16:43:00Z">
        <w:r w:rsidR="00093D09" w:rsidDel="00567DFA">
          <w:delText xml:space="preserve">and </w:delText>
        </w:r>
      </w:del>
    </w:p>
    <w:p w14:paraId="36DE0142" w14:textId="1C74D001" w:rsidR="00F450D6" w:rsidRDefault="00093D09" w:rsidP="00F450D6">
      <w:pPr>
        <w:pStyle w:val="Heading3"/>
        <w:numPr>
          <w:ilvl w:val="0"/>
          <w:numId w:val="14"/>
        </w:numPr>
        <w:tabs>
          <w:tab w:val="clear" w:pos="360"/>
          <w:tab w:val="num" w:pos="1211"/>
        </w:tabs>
        <w:ind w:left="1211"/>
        <w:rPr>
          <w:ins w:id="10" w:author="Steve Baker [NESO]" w:date="2025-10-15T17:42:00Z" w16du:dateUtc="2025-10-15T16:42:00Z"/>
        </w:rPr>
      </w:pPr>
      <w:r>
        <w:t xml:space="preserve">All Offshore Transmission Licence holders as appointed by </w:t>
      </w:r>
      <w:del w:id="11" w:author="Steve Baker [NESO]" w:date="2025-10-15T17:43:00Z" w16du:dateUtc="2025-10-15T16:43:00Z">
        <w:r w:rsidDel="00567DFA">
          <w:delText>OFGEM</w:delText>
        </w:r>
      </w:del>
      <w:ins w:id="12" w:author="Steve Baker [NESO]" w:date="2025-10-15T17:43:00Z" w16du:dateUtc="2025-10-15T16:43:00Z">
        <w:r w:rsidR="00567DFA">
          <w:t>Ofgem; and</w:t>
        </w:r>
      </w:ins>
    </w:p>
    <w:p w14:paraId="04281CCE" w14:textId="75F112D5" w:rsidR="00567DFA" w:rsidRPr="00567DFA" w:rsidRDefault="00567DFA" w:rsidP="00567DFA">
      <w:pPr>
        <w:pStyle w:val="Heading3"/>
        <w:numPr>
          <w:ilvl w:val="0"/>
          <w:numId w:val="14"/>
        </w:numPr>
        <w:tabs>
          <w:tab w:val="clear" w:pos="360"/>
          <w:tab w:val="num" w:pos="1211"/>
        </w:tabs>
        <w:ind w:left="1211"/>
      </w:pPr>
      <w:ins w:id="13" w:author="Steve Baker [NESO]" w:date="2025-10-15T17:42:00Z" w16du:dateUtc="2025-10-15T16:42:00Z">
        <w:r>
          <w:t xml:space="preserve">All </w:t>
        </w:r>
      </w:ins>
      <w:ins w:id="14" w:author="Steve Baker [NESO]" w:date="2025-10-15T17:43:00Z" w16du:dateUtc="2025-10-15T16:43:00Z">
        <w:r>
          <w:t>Competitively Appointed</w:t>
        </w:r>
      </w:ins>
      <w:ins w:id="15" w:author="Steve Baker [NESO]" w:date="2025-10-15T17:42:00Z" w16du:dateUtc="2025-10-15T16:42:00Z">
        <w:r>
          <w:t xml:space="preserve"> Transmission Licence holders as appointed by </w:t>
        </w:r>
        <w:r>
          <w:t>Ofgem</w:t>
        </w:r>
      </w:ins>
      <w:ins w:id="16" w:author="Steve Baker [NESO]" w:date="2025-10-15T17:43:00Z" w16du:dateUtc="2025-10-15T16:43:00Z">
        <w:r>
          <w:t>.</w:t>
        </w:r>
      </w:ins>
    </w:p>
    <w:p w14:paraId="7DE308AE" w14:textId="77777777" w:rsidR="00093D09" w:rsidRDefault="00093D09" w:rsidP="00093D09"/>
    <w:p w14:paraId="09D0F4E6" w14:textId="77777777" w:rsidR="00093D09" w:rsidRPr="00093D09" w:rsidRDefault="00093D09" w:rsidP="00093D09">
      <w:pPr>
        <w:rPr>
          <w:sz w:val="20"/>
        </w:rPr>
      </w:pPr>
      <w:proofErr w:type="gramStart"/>
      <w:r w:rsidRPr="00093D09">
        <w:rPr>
          <w:sz w:val="20"/>
        </w:rPr>
        <w:t>In the event that</w:t>
      </w:r>
      <w:proofErr w:type="gramEnd"/>
      <w:r w:rsidRPr="00093D09">
        <w:rPr>
          <w:sz w:val="20"/>
        </w:rPr>
        <w:t xml:space="preserve"> specific conditions or exceptions are made in the document relating to an Onshore TO or Offshore TO these will be prefixed appropriately.</w:t>
      </w:r>
    </w:p>
    <w:p w14:paraId="304FCE6F" w14:textId="77777777" w:rsidR="00093D09" w:rsidRPr="00093D09" w:rsidRDefault="00093D09" w:rsidP="00093D09"/>
    <w:p w14:paraId="00AF389E" w14:textId="77777777" w:rsidR="00F450D6" w:rsidRDefault="00F450D6">
      <w:pPr>
        <w:pStyle w:val="Heading2"/>
      </w:pPr>
      <w:r>
        <w:t>Objectives</w:t>
      </w:r>
      <w:r>
        <w:tab/>
      </w:r>
    </w:p>
    <w:p w14:paraId="5D1BB307" w14:textId="77777777" w:rsidR="00F450D6" w:rsidRDefault="00F450D6">
      <w:pPr>
        <w:pStyle w:val="Heading3"/>
      </w:pPr>
      <w:r>
        <w:t>This process specifies the following:</w:t>
      </w:r>
    </w:p>
    <w:p w14:paraId="0AB00524" w14:textId="0037C362" w:rsidR="00F450D6" w:rsidRDefault="00F450D6" w:rsidP="00F450D6">
      <w:pPr>
        <w:pStyle w:val="Heading3"/>
        <w:numPr>
          <w:ilvl w:val="0"/>
          <w:numId w:val="13"/>
        </w:numPr>
        <w:tabs>
          <w:tab w:val="clear" w:pos="360"/>
          <w:tab w:val="num" w:pos="1211"/>
        </w:tabs>
        <w:ind w:left="1211"/>
      </w:pPr>
      <w:r>
        <w:t xml:space="preserve">the responsibilities of </w:t>
      </w:r>
      <w:r w:rsidR="00BE784C">
        <w:t>The Company</w:t>
      </w:r>
      <w:r>
        <w:t xml:space="preserve"> and the TO(s) in relation to Protection </w:t>
      </w:r>
      <w:proofErr w:type="gramStart"/>
      <w:r>
        <w:t>Tests;</w:t>
      </w:r>
      <w:proofErr w:type="gramEnd"/>
      <w:r>
        <w:t xml:space="preserve"> </w:t>
      </w:r>
    </w:p>
    <w:p w14:paraId="1DC1DCBE" w14:textId="59C713AD" w:rsidR="00F450D6" w:rsidRDefault="00F450D6" w:rsidP="00F450D6">
      <w:pPr>
        <w:pStyle w:val="Heading3"/>
        <w:numPr>
          <w:ilvl w:val="0"/>
          <w:numId w:val="12"/>
        </w:numPr>
        <w:tabs>
          <w:tab w:val="clear" w:pos="360"/>
          <w:tab w:val="num" w:pos="1211"/>
        </w:tabs>
        <w:ind w:left="1211"/>
      </w:pPr>
      <w:r>
        <w:t xml:space="preserve">the requirements for exchange of information across </w:t>
      </w:r>
      <w:r w:rsidR="00BE784C">
        <w:t>The Company</w:t>
      </w:r>
      <w:r>
        <w:t>-TO interface; and</w:t>
      </w:r>
    </w:p>
    <w:p w14:paraId="313E3460" w14:textId="60E9DD16" w:rsidR="00F450D6" w:rsidRDefault="00F450D6" w:rsidP="00F450D6">
      <w:pPr>
        <w:pStyle w:val="Heading3"/>
        <w:numPr>
          <w:ilvl w:val="0"/>
          <w:numId w:val="12"/>
        </w:numPr>
        <w:tabs>
          <w:tab w:val="clear" w:pos="360"/>
          <w:tab w:val="num" w:pos="1211"/>
        </w:tabs>
        <w:ind w:left="1211"/>
      </w:pPr>
      <w:r>
        <w:t xml:space="preserve">the means of communication to be used across </w:t>
      </w:r>
      <w:r w:rsidR="00BE784C">
        <w:t>The Company</w:t>
      </w:r>
      <w:r>
        <w:t xml:space="preserve">-TO interface. </w:t>
      </w:r>
    </w:p>
    <w:p w14:paraId="3A6C0810" w14:textId="77777777" w:rsidR="00F450D6" w:rsidRDefault="00F450D6">
      <w:pPr>
        <w:pStyle w:val="Heading3"/>
      </w:pPr>
      <w:r>
        <w:t xml:space="preserve">It is designed to enable the Parties to discharge their responsibilities under the appropriate section of the STC and to ensure that responsibilities are clear. </w:t>
      </w:r>
    </w:p>
    <w:p w14:paraId="5D7E28B3" w14:textId="77777777" w:rsidR="00F450D6" w:rsidRDefault="00F450D6">
      <w:r>
        <w:t xml:space="preserve"> </w:t>
      </w:r>
    </w:p>
    <w:p w14:paraId="4BEC4187" w14:textId="77777777" w:rsidR="00F450D6" w:rsidRDefault="00F450D6">
      <w:pPr>
        <w:pStyle w:val="Heading1"/>
      </w:pPr>
      <w:r>
        <w:t>Key Definitions</w:t>
      </w:r>
    </w:p>
    <w:p w14:paraId="419AC477" w14:textId="77777777" w:rsidR="00F450D6" w:rsidRDefault="00F450D6">
      <w:pPr>
        <w:pStyle w:val="Heading2"/>
      </w:pPr>
      <w:r>
        <w:t>For the purposes of STCP</w:t>
      </w:r>
      <w:r w:rsidR="007D38E8">
        <w:t xml:space="preserve"> </w:t>
      </w:r>
      <w:r>
        <w:t>08-1:</w:t>
      </w:r>
    </w:p>
    <w:p w14:paraId="696FDCB3" w14:textId="77777777" w:rsidR="00F450D6" w:rsidRDefault="00F450D6">
      <w:pPr>
        <w:pStyle w:val="Heading3"/>
      </w:pPr>
      <w:r>
        <w:rPr>
          <w:b/>
        </w:rPr>
        <w:t>Protection Tests</w:t>
      </w:r>
      <w:r>
        <w:t xml:space="preserve"> means the testing of Protection Apparatus and associated signalling with the primary Plant and Apparatus in service</w:t>
      </w:r>
      <w:r w:rsidR="007D38E8">
        <w:t xml:space="preserve"> and </w:t>
      </w:r>
      <w:r w:rsidR="00706060">
        <w:t>may</w:t>
      </w:r>
      <w:r w:rsidR="007D38E8">
        <w:t xml:space="preserve"> involve some depletion of protection coverage</w:t>
      </w:r>
      <w:r>
        <w:t>.</w:t>
      </w:r>
    </w:p>
    <w:p w14:paraId="0372A635" w14:textId="77777777" w:rsidR="00F450D6" w:rsidRDefault="00F450D6">
      <w:pPr>
        <w:tabs>
          <w:tab w:val="left" w:pos="851"/>
        </w:tabs>
        <w:ind w:left="851" w:hanging="851"/>
      </w:pPr>
      <w:r>
        <w:rPr>
          <w:sz w:val="20"/>
        </w:rPr>
        <w:t>2.1.2</w:t>
      </w:r>
      <w:r>
        <w:rPr>
          <w:sz w:val="20"/>
        </w:rPr>
        <w:tab/>
      </w:r>
      <w:r>
        <w:rPr>
          <w:b/>
          <w:sz w:val="20"/>
        </w:rPr>
        <w:t>Operational Effect</w:t>
      </w:r>
      <w:r>
        <w:rPr>
          <w:sz w:val="20"/>
        </w:rPr>
        <w:t xml:space="preserve"> is as defined in the Grid Code as at the Code Effective Date and for purposes of this STCP only, not as defined in the STC.</w:t>
      </w:r>
      <w:r>
        <w:rPr>
          <w:sz w:val="20"/>
        </w:rPr>
        <w:tab/>
      </w:r>
    </w:p>
    <w:p w14:paraId="605EF74C" w14:textId="77777777" w:rsidR="00F450D6" w:rsidRDefault="00F450D6">
      <w:pPr>
        <w:pStyle w:val="Header"/>
        <w:tabs>
          <w:tab w:val="clear" w:pos="4153"/>
          <w:tab w:val="clear" w:pos="8306"/>
        </w:tabs>
      </w:pPr>
    </w:p>
    <w:p w14:paraId="364219B8" w14:textId="77777777" w:rsidR="00F450D6" w:rsidRDefault="00F450D6">
      <w:pPr>
        <w:pStyle w:val="Heading1"/>
      </w:pPr>
      <w:r>
        <w:t>Process</w:t>
      </w:r>
    </w:p>
    <w:p w14:paraId="20E16C08" w14:textId="77777777" w:rsidR="00F450D6" w:rsidRDefault="00F450D6">
      <w:pPr>
        <w:pStyle w:val="Heading2"/>
      </w:pPr>
      <w:r>
        <w:t xml:space="preserve"> General</w:t>
      </w:r>
    </w:p>
    <w:p w14:paraId="02FA2DA0" w14:textId="77777777" w:rsidR="00F450D6" w:rsidRDefault="00F450D6">
      <w:pPr>
        <w:pStyle w:val="Heading3"/>
      </w:pPr>
      <w:r>
        <w:lastRenderedPageBreak/>
        <w:t xml:space="preserve">Whenever possible Protection Tests should be </w:t>
      </w:r>
      <w:proofErr w:type="gramStart"/>
      <w:r>
        <w:t>planned in advance</w:t>
      </w:r>
      <w:proofErr w:type="gramEnd"/>
      <w:r>
        <w:t>. However, this does not exclude the possibility of agreeing tests at shorter notice, including Control Phase timescales.</w:t>
      </w:r>
    </w:p>
    <w:p w14:paraId="52B507E0" w14:textId="77777777" w:rsidR="00F450D6" w:rsidRDefault="00F450D6">
      <w:pPr>
        <w:pStyle w:val="Heading3"/>
      </w:pPr>
      <w:r>
        <w:t xml:space="preserve">Protection Tests shall be planned and carried out by the Affected Parties such that, </w:t>
      </w:r>
      <w:proofErr w:type="gramStart"/>
      <w:r>
        <w:t>with the exception of</w:t>
      </w:r>
      <w:proofErr w:type="gramEnd"/>
      <w:r>
        <w:t xml:space="preserve"> the Plant and Apparatus subject to the Tests, there is minimal impact on the </w:t>
      </w:r>
      <w:r w:rsidR="00D27E67">
        <w:t>National Electricity Transmission System</w:t>
      </w:r>
      <w:r>
        <w:t xml:space="preserve">. </w:t>
      </w:r>
    </w:p>
    <w:p w14:paraId="05FBF16D" w14:textId="06D37594" w:rsidR="00F450D6" w:rsidRDefault="00BE784C">
      <w:pPr>
        <w:pStyle w:val="Heading3"/>
      </w:pPr>
      <w:r>
        <w:t>The Company</w:t>
      </w:r>
      <w:r w:rsidR="00F450D6">
        <w:t xml:space="preserve"> shall remain responsible for the operational management of the </w:t>
      </w:r>
      <w:r w:rsidR="00D27E67">
        <w:t>National Electricity Transmission System</w:t>
      </w:r>
      <w:r w:rsidR="00F450D6">
        <w:t xml:space="preserve"> during the testing. </w:t>
      </w:r>
    </w:p>
    <w:p w14:paraId="2D698CEF" w14:textId="77777777" w:rsidR="00F450D6" w:rsidRDefault="00F450D6">
      <w:pPr>
        <w:pStyle w:val="Heading3"/>
      </w:pPr>
      <w:r>
        <w:t>The TO shall be responsible for managing the Tests programme in accordance with the requirements of this procedure.</w:t>
      </w:r>
    </w:p>
    <w:p w14:paraId="4550785A" w14:textId="77777777" w:rsidR="00F450D6" w:rsidRDefault="00F450D6">
      <w:pPr>
        <w:ind w:left="360"/>
      </w:pPr>
    </w:p>
    <w:p w14:paraId="3B25F222" w14:textId="77777777" w:rsidR="00F450D6" w:rsidRDefault="00F450D6">
      <w:pPr>
        <w:pStyle w:val="Heading2"/>
      </w:pPr>
      <w:r>
        <w:t>Operational Planning Phase</w:t>
      </w:r>
    </w:p>
    <w:p w14:paraId="39C6C93C" w14:textId="77777777" w:rsidR="00F450D6" w:rsidRPr="00D27E67" w:rsidRDefault="00F450D6">
      <w:pPr>
        <w:pStyle w:val="Heading3"/>
      </w:pPr>
      <w:r>
        <w:t xml:space="preserve">During the Operational Planning </w:t>
      </w:r>
      <w:r w:rsidRPr="00D27E67">
        <w:t xml:space="preserve">Phase, the TO shall submit all Outage requests for Protection Tests in accordance with STCP 11-1 Outage Planning. </w:t>
      </w:r>
    </w:p>
    <w:p w14:paraId="1A22D632" w14:textId="79526769" w:rsidR="00F450D6" w:rsidRPr="00D27E67" w:rsidRDefault="00F450D6">
      <w:pPr>
        <w:pStyle w:val="Heading3"/>
      </w:pPr>
      <w:r w:rsidRPr="00D27E67">
        <w:t xml:space="preserve">Any request for an Outage shall state the Protection Apparatus, associated signalling and circuit </w:t>
      </w:r>
      <w:proofErr w:type="gramStart"/>
      <w:r w:rsidRPr="00D27E67">
        <w:t>involved, and</w:t>
      </w:r>
      <w:proofErr w:type="gramEnd"/>
      <w:r w:rsidRPr="00D27E67">
        <w:t xml:space="preserve"> shall be flagged as an 'in-service' Outage request. These Outages shall not be considered in security analysis by </w:t>
      </w:r>
      <w:r w:rsidR="00BE784C">
        <w:t>The Company</w:t>
      </w:r>
      <w:r w:rsidRPr="00D27E67">
        <w:t xml:space="preserve">. Although these Outages do not form part of security analysis, the Operational Effect of a fault or unintended tripping of the 'in-service' circuit shall be considered as part of the Outage planning process. </w:t>
      </w:r>
    </w:p>
    <w:p w14:paraId="457FF602" w14:textId="69560D45" w:rsidR="00F450D6" w:rsidRPr="00D27E67" w:rsidRDefault="00F450D6">
      <w:pPr>
        <w:pStyle w:val="Heading3"/>
      </w:pPr>
      <w:r w:rsidRPr="00D27E67">
        <w:t xml:space="preserve">During the Operational Planning Phase, any Protection Apparatus and associated signalling work requiring isolation of in-service Plant and Apparatus shall be requested as an Outage in accordance with STCP 11-1 Outage Planning and will be considered by </w:t>
      </w:r>
      <w:r w:rsidR="00BE784C">
        <w:t>The Company</w:t>
      </w:r>
      <w:r w:rsidRPr="00D27E67">
        <w:t xml:space="preserve"> in security analysis.</w:t>
      </w:r>
    </w:p>
    <w:p w14:paraId="590D8D42" w14:textId="77777777" w:rsidR="00F450D6" w:rsidRDefault="00F450D6">
      <w:pPr>
        <w:pStyle w:val="Heading3"/>
      </w:pPr>
      <w:r>
        <w:t xml:space="preserve">Outage </w:t>
      </w:r>
      <w:r>
        <w:rPr>
          <w:color w:val="000000"/>
        </w:rPr>
        <w:t xml:space="preserve">requests for Protection Tests may be accepted with the primary Plant and Apparatus 'in-service' </w:t>
      </w:r>
      <w:r>
        <w:t>where:</w:t>
      </w:r>
    </w:p>
    <w:p w14:paraId="77F0F158" w14:textId="77777777" w:rsidR="00F450D6" w:rsidRDefault="00F450D6" w:rsidP="00F450D6">
      <w:pPr>
        <w:pStyle w:val="Heading3"/>
        <w:numPr>
          <w:ilvl w:val="0"/>
          <w:numId w:val="16"/>
        </w:numPr>
        <w:tabs>
          <w:tab w:val="clear" w:pos="360"/>
          <w:tab w:val="num" w:pos="1211"/>
        </w:tabs>
        <w:ind w:left="1211"/>
        <w:rPr>
          <w:color w:val="000000"/>
        </w:rPr>
      </w:pPr>
      <w:r>
        <w:t>results of off-load testing would not be sufficient to confirm the performance of equipment involved; and/or</w:t>
      </w:r>
    </w:p>
    <w:p w14:paraId="7167AB09" w14:textId="77777777" w:rsidR="00F450D6" w:rsidRDefault="00F450D6" w:rsidP="00F450D6">
      <w:pPr>
        <w:pStyle w:val="Heading3"/>
        <w:numPr>
          <w:ilvl w:val="0"/>
          <w:numId w:val="15"/>
        </w:numPr>
        <w:tabs>
          <w:tab w:val="clear" w:pos="360"/>
          <w:tab w:val="num" w:pos="1211"/>
        </w:tabs>
        <w:ind w:left="1211"/>
      </w:pPr>
      <w:r>
        <w:t>the operational and/or commercial consequences of switching out primary Plant and Apparatus are judged more onerous than retaining the primary Plant and Apparatus in service.</w:t>
      </w:r>
    </w:p>
    <w:p w14:paraId="31197207" w14:textId="77777777" w:rsidR="00F450D6" w:rsidRDefault="00F450D6">
      <w:pPr>
        <w:pStyle w:val="Heading3"/>
      </w:pPr>
      <w:r>
        <w:t>In all cases:</w:t>
      </w:r>
    </w:p>
    <w:p w14:paraId="383856D4" w14:textId="77777777" w:rsidR="00F450D6" w:rsidRDefault="00F450D6" w:rsidP="00F450D6">
      <w:pPr>
        <w:pStyle w:val="Heading3"/>
        <w:numPr>
          <w:ilvl w:val="0"/>
          <w:numId w:val="17"/>
        </w:numPr>
        <w:tabs>
          <w:tab w:val="clear" w:pos="360"/>
          <w:tab w:val="num" w:pos="1211"/>
        </w:tabs>
        <w:ind w:left="1211"/>
        <w:rPr>
          <w:color w:val="000000"/>
        </w:rPr>
      </w:pPr>
      <w:r>
        <w:rPr>
          <w:color w:val="000000"/>
        </w:rPr>
        <w:t>the 400 and 275kV networks the primary Plant and Apparatus remaining in service must be fully protected by a main Protection system throughout the period of work. On the132kV network equipment would not normally be left in service unless protected by an in-service main Protection; and</w:t>
      </w:r>
    </w:p>
    <w:p w14:paraId="6467C626" w14:textId="77777777" w:rsidR="00F450D6" w:rsidRDefault="00F450D6" w:rsidP="00F450D6">
      <w:pPr>
        <w:pStyle w:val="Heading3"/>
        <w:numPr>
          <w:ilvl w:val="0"/>
          <w:numId w:val="18"/>
        </w:numPr>
        <w:tabs>
          <w:tab w:val="clear" w:pos="360"/>
          <w:tab w:val="num" w:pos="1211"/>
        </w:tabs>
        <w:ind w:left="1211"/>
      </w:pPr>
      <w:r>
        <w:t xml:space="preserve">the work must be arranged to deplete the Protection Apparatus and associated signalling to be worked on for the minimum time and should not normally exceed 3 hours. If work on Protection Apparatus and associated signalling is judged at the planning stage to be likely to exceed 3 hours duration the work should normally be planned and requested with the primary Plant and Apparatus out of service. </w:t>
      </w:r>
    </w:p>
    <w:p w14:paraId="7C29966A" w14:textId="25480016" w:rsidR="00F450D6" w:rsidRDefault="00F450D6">
      <w:pPr>
        <w:pStyle w:val="Heading3"/>
      </w:pPr>
      <w:r>
        <w:t xml:space="preserve">Consideration shall be given by the TO and </w:t>
      </w:r>
      <w:r w:rsidR="00BE784C">
        <w:t>The Company</w:t>
      </w:r>
      <w:r>
        <w:t xml:space="preserve"> when proposing to carry out work on Protection Apparatus and associated signalling to the interaction with any other Protection Apparatus or automatic switching systems including Operational </w:t>
      </w:r>
      <w:proofErr w:type="spellStart"/>
      <w:r>
        <w:t>Intertripping</w:t>
      </w:r>
      <w:proofErr w:type="spellEnd"/>
      <w:r>
        <w:t xml:space="preserve"> schemes.</w:t>
      </w:r>
    </w:p>
    <w:p w14:paraId="627C4EF3" w14:textId="5A223671" w:rsidR="00F450D6" w:rsidRDefault="00F450D6">
      <w:pPr>
        <w:pStyle w:val="Heading3"/>
      </w:pPr>
      <w:r>
        <w:t xml:space="preserve">As part of the planning of Protection Tests on cross TO boundary circuits, liaison and agreement shall take place between the TOs involved. The requesting TO shall take the lead in co-ordinating discussions and reaching agreement with the other affected TO(s).  The requesting TO shall be responsible for </w:t>
      </w:r>
      <w:r w:rsidR="00443941">
        <w:t>liaising</w:t>
      </w:r>
      <w:r>
        <w:t xml:space="preserve"> with </w:t>
      </w:r>
      <w:r w:rsidR="00BE784C">
        <w:t>The Company</w:t>
      </w:r>
      <w:r>
        <w:t xml:space="preserve"> regarding such outcome of discussions.</w:t>
      </w:r>
    </w:p>
    <w:p w14:paraId="55EDB697" w14:textId="77777777" w:rsidR="00F450D6" w:rsidRPr="00D27E67" w:rsidRDefault="00F450D6">
      <w:pPr>
        <w:pStyle w:val="Heading3"/>
      </w:pPr>
      <w:r>
        <w:t xml:space="preserve">No Protection Tests will take place on circuits where the Tests would result in operation of an Operational </w:t>
      </w:r>
      <w:proofErr w:type="spellStart"/>
      <w:r>
        <w:t>Intertripping</w:t>
      </w:r>
      <w:proofErr w:type="spellEnd"/>
      <w:r>
        <w:t xml:space="preserve"> scheme. Any such Tests should normally be carried out under </w:t>
      </w:r>
      <w:r w:rsidRPr="00D27E67">
        <w:t>STCP 8-3 Operational Tests or System Tests or STCP 8-4 User Tests.</w:t>
      </w:r>
    </w:p>
    <w:p w14:paraId="1B82916E" w14:textId="407DEBAB" w:rsidR="00F450D6" w:rsidRDefault="00BE784C">
      <w:pPr>
        <w:pStyle w:val="Heading3"/>
      </w:pPr>
      <w:r>
        <w:lastRenderedPageBreak/>
        <w:t>The Company</w:t>
      </w:r>
      <w:r w:rsidR="00F450D6" w:rsidRPr="00D27E67">
        <w:t xml:space="preserve"> shall be responsible for obtaining the agreement</w:t>
      </w:r>
      <w:r w:rsidR="00F450D6">
        <w:t xml:space="preserve"> of an affected User or affected TO </w:t>
      </w:r>
      <w:proofErr w:type="spellStart"/>
      <w:r w:rsidR="00F450D6">
        <w:t>to</w:t>
      </w:r>
      <w:proofErr w:type="spellEnd"/>
      <w:r w:rsidR="00F450D6">
        <w:t xml:space="preserve"> Protection Tests through normal operational liaison. Tests will only be carried out </w:t>
      </w:r>
      <w:proofErr w:type="gramStart"/>
      <w:r w:rsidR="00F450D6">
        <w:t>if and when</w:t>
      </w:r>
      <w:proofErr w:type="gramEnd"/>
      <w:r w:rsidR="00F450D6">
        <w:t xml:space="preserve"> agreement for the Tests has been reached with the affected User or affected TO.</w:t>
      </w:r>
    </w:p>
    <w:p w14:paraId="7B11E2E1" w14:textId="39C6C927" w:rsidR="00F450D6" w:rsidRDefault="00F450D6">
      <w:pPr>
        <w:pStyle w:val="Heading3"/>
        <w:rPr>
          <w:color w:val="000000"/>
        </w:rPr>
      </w:pPr>
      <w:r>
        <w:rPr>
          <w:color w:val="000000"/>
        </w:rPr>
        <w:t xml:space="preserve">Predicted weather and </w:t>
      </w:r>
      <w:r w:rsidR="00D27E67">
        <w:rPr>
          <w:color w:val="000000"/>
        </w:rPr>
        <w:t>National Electricity Transmission System</w:t>
      </w:r>
      <w:r>
        <w:rPr>
          <w:color w:val="000000"/>
        </w:rPr>
        <w:t xml:space="preserve"> conditions at the time of testing must be </w:t>
      </w:r>
      <w:proofErr w:type="gramStart"/>
      <w:r>
        <w:rPr>
          <w:color w:val="000000"/>
        </w:rPr>
        <w:t>taken into account</w:t>
      </w:r>
      <w:proofErr w:type="gramEnd"/>
      <w:r>
        <w:rPr>
          <w:color w:val="000000"/>
        </w:rPr>
        <w:t xml:space="preserve"> by the TO and </w:t>
      </w:r>
      <w:r w:rsidR="00BE784C">
        <w:rPr>
          <w:color w:val="000000"/>
        </w:rPr>
        <w:t>The Company</w:t>
      </w:r>
      <w:r>
        <w:rPr>
          <w:color w:val="000000"/>
        </w:rPr>
        <w:t xml:space="preserve"> </w:t>
      </w:r>
      <w:proofErr w:type="spellStart"/>
      <w:r>
        <w:rPr>
          <w:color w:val="000000"/>
        </w:rPr>
        <w:t>if</w:t>
      </w:r>
      <w:proofErr w:type="spellEnd"/>
      <w:r>
        <w:rPr>
          <w:color w:val="000000"/>
        </w:rPr>
        <w:t xml:space="preserve"> planning to deplete Protection.</w:t>
      </w:r>
    </w:p>
    <w:p w14:paraId="7839BB3C" w14:textId="1A1FA254" w:rsidR="00F450D6" w:rsidRDefault="00F450D6">
      <w:pPr>
        <w:pStyle w:val="Heading3"/>
      </w:pPr>
      <w:r>
        <w:t xml:space="preserve">The TO will provide such additional information as may be reasonably requested by </w:t>
      </w:r>
      <w:r w:rsidR="00BE784C">
        <w:t>The Company</w:t>
      </w:r>
      <w:r>
        <w:t xml:space="preserve"> to assist in assessing any operational implications of Protection Tests</w:t>
      </w:r>
      <w:r w:rsidR="00F32DD4">
        <w:t xml:space="preserve"> </w:t>
      </w:r>
      <w:r>
        <w:t xml:space="preserve">including Services Reduction and Services Reduction Risks. </w:t>
      </w:r>
    </w:p>
    <w:p w14:paraId="59D0E368" w14:textId="77777777" w:rsidR="00F450D6" w:rsidRDefault="00F450D6">
      <w:pPr>
        <w:ind w:left="284"/>
      </w:pPr>
    </w:p>
    <w:p w14:paraId="3DB0FB4D" w14:textId="77777777" w:rsidR="00F450D6" w:rsidRDefault="00F450D6">
      <w:pPr>
        <w:pStyle w:val="Heading2"/>
      </w:pPr>
      <w:r>
        <w:t>Control Phase</w:t>
      </w:r>
    </w:p>
    <w:p w14:paraId="49A58FBD" w14:textId="4AA33D18" w:rsidR="00F450D6" w:rsidRPr="00D27E67" w:rsidRDefault="00F450D6">
      <w:pPr>
        <w:pStyle w:val="Heading3"/>
      </w:pPr>
      <w:r>
        <w:t xml:space="preserve">Where the proposed Protection Tests have been part of the Operational Planning Phase, normal liaison will take place between the TO and </w:t>
      </w:r>
      <w:r w:rsidR="00BE784C">
        <w:t>The Company</w:t>
      </w:r>
      <w:r>
        <w:t xml:space="preserve"> prior to the work </w:t>
      </w:r>
      <w:r w:rsidRPr="00D27E67">
        <w:t xml:space="preserve">commencing as detailed in STCP1-1 Operational Switching. </w:t>
      </w:r>
    </w:p>
    <w:p w14:paraId="6F882C89" w14:textId="07A8B0CF" w:rsidR="00F450D6" w:rsidRPr="00D27E67" w:rsidRDefault="00F450D6">
      <w:pPr>
        <w:pStyle w:val="Heading3"/>
      </w:pPr>
      <w:r>
        <w:t xml:space="preserve">Where the proposed Protection Tests have not been part of the Operational Planning Phase operational staff representing the TO and </w:t>
      </w:r>
      <w:r w:rsidR="00BE784C">
        <w:t>The Company</w:t>
      </w:r>
      <w:r>
        <w:t xml:space="preserve"> shall consult and consider those aspects normally considered in the Operational Planning Phase prior to the work going ahead. Where necessary </w:t>
      </w:r>
      <w:r w:rsidR="00BE784C">
        <w:t>The Company</w:t>
      </w:r>
      <w:r>
        <w:t xml:space="preserve"> will </w:t>
      </w:r>
      <w:r w:rsidR="00443941">
        <w:t>liaise</w:t>
      </w:r>
      <w:r>
        <w:t xml:space="preserve"> with Users. Normal liaison as detailed in STCP 1-1 Operational Switching will take place between the TO and </w:t>
      </w:r>
      <w:r w:rsidR="00BE784C">
        <w:t>The Company</w:t>
      </w:r>
      <w:r>
        <w:t xml:space="preserve"> prior to the work commencing. </w:t>
      </w:r>
    </w:p>
    <w:p w14:paraId="56216CAB" w14:textId="2E39B7AE" w:rsidR="00F450D6" w:rsidRPr="00D27E67" w:rsidRDefault="00F450D6">
      <w:pPr>
        <w:pStyle w:val="Heading3"/>
      </w:pPr>
      <w:r w:rsidRPr="00D27E67">
        <w:t xml:space="preserve">In the Control Phase, agreement to release Protection Apparatus and associated signalling from operational service must be obtained by the TO from </w:t>
      </w:r>
      <w:r w:rsidR="00BE784C">
        <w:t>The Company</w:t>
      </w:r>
      <w:r w:rsidRPr="00D27E67">
        <w:t xml:space="preserve"> prior to commencing any Protection Tests.</w:t>
      </w:r>
    </w:p>
    <w:p w14:paraId="5B52C159" w14:textId="77486B32" w:rsidR="00F450D6" w:rsidRPr="00D27E67" w:rsidRDefault="00F450D6">
      <w:pPr>
        <w:pStyle w:val="Heading3"/>
      </w:pPr>
      <w:r w:rsidRPr="00D27E67">
        <w:t xml:space="preserve">The TO is responsible for specifying and carrying out the method of work or </w:t>
      </w:r>
      <w:proofErr w:type="gramStart"/>
      <w:r w:rsidRPr="00D27E67">
        <w:t>Testing</w:t>
      </w:r>
      <w:proofErr w:type="gramEnd"/>
      <w:r w:rsidRPr="00D27E67">
        <w:t xml:space="preserve"> and notifying </w:t>
      </w:r>
      <w:r w:rsidR="00BE784C">
        <w:t>The Company</w:t>
      </w:r>
      <w:r w:rsidRPr="00D27E67">
        <w:t xml:space="preserve"> of any associated Operational Effects (or potential Operational Effects) of the work or Testing, including Services Reduction and Service Reduction Risks in advance of testing.  </w:t>
      </w:r>
    </w:p>
    <w:p w14:paraId="10D05C62" w14:textId="6CC0377C" w:rsidR="00F450D6" w:rsidRDefault="00F450D6">
      <w:pPr>
        <w:pStyle w:val="Heading3"/>
      </w:pPr>
      <w:r w:rsidRPr="00D27E67">
        <w:t>Protection Tests shall be carried out in accordance with the requirements of STCP 1-1 Operational Switching</w:t>
      </w:r>
      <w:r>
        <w:t xml:space="preserve"> for work on Protection Apparatus associated with Plant and Apparatus not released to the TO (i.e. Plant and Apparatus retained under </w:t>
      </w:r>
      <w:r w:rsidR="00BE784C">
        <w:t>The Company</w:t>
      </w:r>
      <w:r>
        <w:t xml:space="preserve"> control).  The testing will normally be agreed under a verbal Switching Method and agreement recorded by </w:t>
      </w:r>
      <w:r w:rsidR="00BE784C">
        <w:t>The Company</w:t>
      </w:r>
      <w:r>
        <w:t xml:space="preserve"> and the TO. </w:t>
      </w:r>
    </w:p>
    <w:p w14:paraId="2474E868" w14:textId="77777777" w:rsidR="00F450D6" w:rsidRDefault="00F450D6">
      <w:pPr>
        <w:pStyle w:val="Heading3"/>
      </w:pPr>
      <w:r>
        <w:t xml:space="preserve">The TO shall manage the Protection Tests on the released Protection Apparatus and associated signalling in accordance with the requirements of this procedure and any </w:t>
      </w:r>
      <w:r w:rsidR="0027384B">
        <w:t xml:space="preserve">applicable additional </w:t>
      </w:r>
      <w:r>
        <w:t xml:space="preserve">internal </w:t>
      </w:r>
      <w:r w:rsidR="0027384B">
        <w:t xml:space="preserve">TO </w:t>
      </w:r>
      <w:r>
        <w:t>company procedures.</w:t>
      </w:r>
    </w:p>
    <w:p w14:paraId="3404983A" w14:textId="7AD1D1F5" w:rsidR="00F450D6" w:rsidRDefault="00F450D6">
      <w:pPr>
        <w:pStyle w:val="Heading3"/>
      </w:pPr>
      <w:r>
        <w:t xml:space="preserve">When Protection Tests have commenced, any change in </w:t>
      </w:r>
      <w:r w:rsidR="00D27E67">
        <w:t>National Electricity Transmission System</w:t>
      </w:r>
      <w:r>
        <w:t xml:space="preserve">, Site or Testing conditions identified by the TO or </w:t>
      </w:r>
      <w:r w:rsidR="00BE784C">
        <w:t>The Company</w:t>
      </w:r>
      <w:r>
        <w:t xml:space="preserve"> that could affect or invalidate the Protection Tests must be communicated by that Party to the other Party as soon as reasonably practicable. Work shall be suspended until the implications of the change have been assessed by all parties involved. </w:t>
      </w:r>
      <w:r w:rsidR="00BE784C">
        <w:t>The Company</w:t>
      </w:r>
      <w:r>
        <w:t xml:space="preserve"> will co-ordinate any communication with affected Users and any affected TO.</w:t>
      </w:r>
    </w:p>
    <w:p w14:paraId="2F50B69F" w14:textId="5E708EDA" w:rsidR="00F450D6" w:rsidRDefault="00F450D6">
      <w:pPr>
        <w:pStyle w:val="Heading3"/>
      </w:pPr>
      <w:r>
        <w:t xml:space="preserve">The TO will ensure that the Protection Apparatus and associated signalling is restored to the appropriate Normal Capability Limit (NCL) or Operational Capability Limit (OCL).  Where it is not appropriate to restore the Protection Apparatus and associated signalling to the capability applicable at the start of the Outage the TO shall advise </w:t>
      </w:r>
      <w:r w:rsidR="00BE784C">
        <w:t>The Company</w:t>
      </w:r>
      <w:r>
        <w:t xml:space="preserve"> of the new capability in accordance with </w:t>
      </w:r>
      <w:r w:rsidRPr="00D27E67">
        <w:t>STCP 4-4 Provision of Asset Operational Information</w:t>
      </w:r>
      <w:r>
        <w:t xml:space="preserve">. </w:t>
      </w:r>
    </w:p>
    <w:p w14:paraId="467ACB87" w14:textId="1F251BF0" w:rsidR="00F450D6" w:rsidRDefault="00F450D6">
      <w:pPr>
        <w:pStyle w:val="Heading3"/>
      </w:pPr>
      <w:r>
        <w:t xml:space="preserve">On completion of Protection Tests the TO shall notify </w:t>
      </w:r>
      <w:r w:rsidR="00BE784C">
        <w:t>The Company</w:t>
      </w:r>
      <w:r>
        <w:t xml:space="preserve"> </w:t>
      </w:r>
      <w:proofErr w:type="gramStart"/>
      <w:r>
        <w:t>and,</w:t>
      </w:r>
      <w:proofErr w:type="gramEnd"/>
      <w:r>
        <w:t xml:space="preserve"> using an agreed methodology, restore the Protection Apparatus and associated signalling back to service. </w:t>
      </w:r>
    </w:p>
    <w:p w14:paraId="6FDEC4BE" w14:textId="6DAD7863" w:rsidR="00F450D6" w:rsidRDefault="00BE784C">
      <w:pPr>
        <w:pStyle w:val="Heading3"/>
      </w:pPr>
      <w:r>
        <w:t>The Company</w:t>
      </w:r>
      <w:r w:rsidR="00F450D6">
        <w:t xml:space="preserve"> shall inform any affected Users and any affected TO when the Protection Tests are completed, delayed or cancelled.</w:t>
      </w:r>
    </w:p>
    <w:p w14:paraId="502EB0E6" w14:textId="4B048D49" w:rsidR="00F450D6" w:rsidRDefault="00F450D6">
      <w:pPr>
        <w:pStyle w:val="Heading3"/>
      </w:pPr>
      <w:r>
        <w:lastRenderedPageBreak/>
        <w:t xml:space="preserve">A failure of communications between the TO and </w:t>
      </w:r>
      <w:r w:rsidR="00BE784C">
        <w:t>The Company</w:t>
      </w:r>
      <w:r>
        <w:t xml:space="preserve"> during the Protection Tests should not influence the outcome but if the Protection Tests are completed before communications are restored the TO may return the Protection to normal service and inform </w:t>
      </w:r>
      <w:r w:rsidR="00BE784C">
        <w:t>The Company</w:t>
      </w:r>
      <w:r>
        <w:t xml:space="preserve"> as soon as communications are restored. </w:t>
      </w:r>
    </w:p>
    <w:p w14:paraId="2A453568" w14:textId="77777777" w:rsidR="00F450D6" w:rsidRDefault="00F450D6">
      <w:pPr>
        <w:pStyle w:val="Heading3"/>
        <w:numPr>
          <w:ilvl w:val="0"/>
          <w:numId w:val="0"/>
        </w:numPr>
      </w:pPr>
    </w:p>
    <w:p w14:paraId="3C1EA60E" w14:textId="77777777" w:rsidR="00F450D6" w:rsidRDefault="00F450D6"/>
    <w:p w14:paraId="7ED547AA" w14:textId="77777777" w:rsidR="00093D09" w:rsidRPr="00B0593E" w:rsidRDefault="00F450D6">
      <w:pPr>
        <w:pStyle w:val="Heading1"/>
        <w:numPr>
          <w:ilvl w:val="0"/>
          <w:numId w:val="0"/>
        </w:numPr>
        <w:rPr>
          <w:color w:val="FF0000"/>
          <w:sz w:val="20"/>
        </w:rPr>
      </w:pPr>
      <w:r>
        <w:br w:type="page"/>
      </w:r>
    </w:p>
    <w:p w14:paraId="572B4A21" w14:textId="77777777" w:rsidR="00F450D6" w:rsidRDefault="00F450D6">
      <w:pPr>
        <w:pStyle w:val="Heading1"/>
        <w:numPr>
          <w:ilvl w:val="0"/>
          <w:numId w:val="0"/>
        </w:numPr>
        <w:rPr>
          <w:i/>
          <w:sz w:val="28"/>
        </w:rPr>
      </w:pPr>
      <w:r>
        <w:rPr>
          <w:i/>
          <w:sz w:val="28"/>
        </w:rPr>
        <w:lastRenderedPageBreak/>
        <w:t>Appendix A: Process Diagrams</w:t>
      </w:r>
    </w:p>
    <w:p w14:paraId="32C7BA1E" w14:textId="77777777" w:rsidR="00F450D6" w:rsidRDefault="00F450D6" w:rsidP="002E48E0">
      <w:pPr>
        <w:pStyle w:val="Heading2"/>
        <w:numPr>
          <w:ilvl w:val="0"/>
          <w:numId w:val="0"/>
        </w:numPr>
      </w:pPr>
      <w:r>
        <w:rPr>
          <w:b w:val="0"/>
          <w:i w:val="0"/>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000000">
        <w:object w:dxaOrig="1440" w:dyaOrig="1440" w14:anchorId="46A20F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left:0;text-align:left;margin-left:-40.95pt;margin-top:4.6pt;width:493.4pt;height:603.3pt;z-index:251658240;mso-position-horizontal-relative:text;mso-position-vertical-relative:text">
            <v:imagedata r:id="rId13" o:title=""/>
            <w10:wrap type="topAndBottom"/>
          </v:shape>
          <o:OLEObject Type="Embed" ProgID="Visio.Drawing.6" ShapeID="_x0000_s2068" DrawAspect="Content" ObjectID="_1822055382" r:id="rId14"/>
        </w:object>
      </w:r>
      <w:r>
        <w:br w:type="page"/>
      </w:r>
    </w:p>
    <w:p w14:paraId="333BDA7B" w14:textId="77777777" w:rsidR="00F450D6" w:rsidRDefault="00000000">
      <w:pPr>
        <w:pStyle w:val="Heading2"/>
        <w:numPr>
          <w:ilvl w:val="0"/>
          <w:numId w:val="0"/>
        </w:numPr>
        <w:rPr>
          <w:sz w:val="28"/>
        </w:rPr>
      </w:pPr>
      <w:r>
        <w:lastRenderedPageBreak/>
        <w:object w:dxaOrig="1440" w:dyaOrig="1440" w14:anchorId="5226FF18">
          <v:shape id="_x0000_s2069" type="#_x0000_t75" style="position:absolute;left:0;text-align:left;margin-left:-40.95pt;margin-top:1.7pt;width:490.6pt;height:691.5pt;z-index:251658241">
            <v:imagedata r:id="rId15" o:title=""/>
            <w10:wrap type="topAndBottom"/>
          </v:shape>
          <o:OLEObject Type="Embed" ProgID="Visio.Drawing.6" ShapeID="_x0000_s2069" DrawAspect="Content" ObjectID="_1822055383" r:id="rId16"/>
        </w:object>
      </w:r>
      <w:r w:rsidR="00F450D6">
        <w:br w:type="page"/>
      </w:r>
      <w:r w:rsidR="00F450D6">
        <w:rPr>
          <w:sz w:val="28"/>
        </w:rPr>
        <w:lastRenderedPageBreak/>
        <w:t>Appendix B:  Abbreviations &amp; Definitions</w:t>
      </w:r>
    </w:p>
    <w:p w14:paraId="1A396266" w14:textId="77777777" w:rsidR="00F450D6" w:rsidRDefault="00F450D6"/>
    <w:p w14:paraId="2680A1FF" w14:textId="77777777" w:rsidR="00F450D6" w:rsidRDefault="00F450D6">
      <w:pPr>
        <w:pStyle w:val="NGTSAppendix"/>
        <w:outlineLvl w:val="0"/>
        <w:rPr>
          <w:b/>
          <w:i/>
          <w:iCs/>
          <w:sz w:val="24"/>
        </w:rPr>
      </w:pPr>
      <w:r>
        <w:rPr>
          <w:b/>
          <w:i/>
          <w:iCs/>
          <w:sz w:val="24"/>
        </w:rPr>
        <w:t>Abbreviations</w:t>
      </w:r>
    </w:p>
    <w:p w14:paraId="2FD37D4B" w14:textId="77777777" w:rsidR="00F450D6" w:rsidRDefault="00F450D6">
      <w:pPr>
        <w:pStyle w:val="NGTSAppendix"/>
        <w:outlineLvl w:val="0"/>
        <w:rPr>
          <w:b/>
          <w:sz w:val="20"/>
        </w:rPr>
      </w:pPr>
    </w:p>
    <w:tbl>
      <w:tblPr>
        <w:tblW w:w="0" w:type="auto"/>
        <w:tblLayout w:type="fixed"/>
        <w:tblLook w:val="0000" w:firstRow="0" w:lastRow="0" w:firstColumn="0" w:lastColumn="0" w:noHBand="0" w:noVBand="0"/>
      </w:tblPr>
      <w:tblGrid>
        <w:gridCol w:w="1526"/>
        <w:gridCol w:w="6996"/>
      </w:tblGrid>
      <w:tr w:rsidR="00F450D6" w14:paraId="1700A330" w14:textId="77777777">
        <w:tc>
          <w:tcPr>
            <w:tcW w:w="1526" w:type="dxa"/>
          </w:tcPr>
          <w:p w14:paraId="5F7A6EED" w14:textId="77777777" w:rsidR="00F450D6" w:rsidRDefault="00F450D6">
            <w:pPr>
              <w:rPr>
                <w:sz w:val="20"/>
              </w:rPr>
            </w:pPr>
            <w:r>
              <w:rPr>
                <w:sz w:val="20"/>
              </w:rPr>
              <w:t>NCL</w:t>
            </w:r>
          </w:p>
        </w:tc>
        <w:tc>
          <w:tcPr>
            <w:tcW w:w="6996" w:type="dxa"/>
          </w:tcPr>
          <w:p w14:paraId="76FE5B47" w14:textId="77777777" w:rsidR="00F450D6" w:rsidRDefault="00F450D6">
            <w:pPr>
              <w:rPr>
                <w:sz w:val="20"/>
              </w:rPr>
            </w:pPr>
            <w:r>
              <w:rPr>
                <w:sz w:val="20"/>
              </w:rPr>
              <w:t>Normal Capability Limits</w:t>
            </w:r>
          </w:p>
        </w:tc>
      </w:tr>
      <w:tr w:rsidR="00F450D6" w14:paraId="194ED7CD" w14:textId="77777777">
        <w:tc>
          <w:tcPr>
            <w:tcW w:w="1526" w:type="dxa"/>
          </w:tcPr>
          <w:p w14:paraId="0E812D9A" w14:textId="77777777" w:rsidR="00F450D6" w:rsidRDefault="00F450D6">
            <w:pPr>
              <w:rPr>
                <w:sz w:val="20"/>
              </w:rPr>
            </w:pPr>
            <w:r>
              <w:rPr>
                <w:sz w:val="20"/>
              </w:rPr>
              <w:t>OCL</w:t>
            </w:r>
          </w:p>
        </w:tc>
        <w:tc>
          <w:tcPr>
            <w:tcW w:w="6996" w:type="dxa"/>
          </w:tcPr>
          <w:p w14:paraId="0CBF132A" w14:textId="77777777" w:rsidR="00F450D6" w:rsidRDefault="00F450D6">
            <w:pPr>
              <w:rPr>
                <w:sz w:val="20"/>
              </w:rPr>
            </w:pPr>
            <w:r>
              <w:rPr>
                <w:sz w:val="20"/>
              </w:rPr>
              <w:t>Operational Capability Limits</w:t>
            </w:r>
          </w:p>
        </w:tc>
      </w:tr>
      <w:tr w:rsidR="00F450D6" w14:paraId="3CB4528F" w14:textId="77777777">
        <w:tc>
          <w:tcPr>
            <w:tcW w:w="1526" w:type="dxa"/>
          </w:tcPr>
          <w:p w14:paraId="00B98707" w14:textId="77777777" w:rsidR="00F450D6" w:rsidRDefault="00F450D6">
            <w:pPr>
              <w:rPr>
                <w:sz w:val="20"/>
              </w:rPr>
            </w:pPr>
            <w:r>
              <w:rPr>
                <w:sz w:val="20"/>
              </w:rPr>
              <w:t>SHETL</w:t>
            </w:r>
          </w:p>
        </w:tc>
        <w:tc>
          <w:tcPr>
            <w:tcW w:w="6996" w:type="dxa"/>
          </w:tcPr>
          <w:p w14:paraId="687DC9D1" w14:textId="77777777" w:rsidR="00F450D6" w:rsidRDefault="00F450D6">
            <w:pPr>
              <w:rPr>
                <w:sz w:val="20"/>
              </w:rPr>
            </w:pPr>
            <w:r>
              <w:rPr>
                <w:sz w:val="20"/>
              </w:rPr>
              <w:t>Scottish Hydro-Electric Transmission Limited</w:t>
            </w:r>
          </w:p>
        </w:tc>
      </w:tr>
      <w:tr w:rsidR="00F450D6" w14:paraId="64DDE438" w14:textId="77777777">
        <w:tc>
          <w:tcPr>
            <w:tcW w:w="1526" w:type="dxa"/>
          </w:tcPr>
          <w:p w14:paraId="6CD01203" w14:textId="77777777" w:rsidR="00F450D6" w:rsidRDefault="00F450D6">
            <w:pPr>
              <w:rPr>
                <w:sz w:val="20"/>
              </w:rPr>
            </w:pPr>
            <w:r>
              <w:rPr>
                <w:sz w:val="20"/>
              </w:rPr>
              <w:t>SPT</w:t>
            </w:r>
          </w:p>
        </w:tc>
        <w:tc>
          <w:tcPr>
            <w:tcW w:w="6996" w:type="dxa"/>
          </w:tcPr>
          <w:p w14:paraId="054FE3AC" w14:textId="77777777" w:rsidR="00F450D6" w:rsidRDefault="00F450D6">
            <w:pPr>
              <w:rPr>
                <w:sz w:val="20"/>
              </w:rPr>
            </w:pPr>
            <w:r>
              <w:rPr>
                <w:sz w:val="20"/>
              </w:rPr>
              <w:t>SP Transmission Limited</w:t>
            </w:r>
          </w:p>
        </w:tc>
      </w:tr>
      <w:tr w:rsidR="00F450D6" w14:paraId="24D7DDF0" w14:textId="77777777">
        <w:tc>
          <w:tcPr>
            <w:tcW w:w="1526" w:type="dxa"/>
          </w:tcPr>
          <w:p w14:paraId="2F893507" w14:textId="77777777" w:rsidR="00F450D6" w:rsidRDefault="00F450D6">
            <w:pPr>
              <w:rPr>
                <w:sz w:val="20"/>
              </w:rPr>
            </w:pPr>
            <w:r>
              <w:rPr>
                <w:sz w:val="20"/>
              </w:rPr>
              <w:t>STC</w:t>
            </w:r>
          </w:p>
        </w:tc>
        <w:tc>
          <w:tcPr>
            <w:tcW w:w="6996" w:type="dxa"/>
          </w:tcPr>
          <w:p w14:paraId="3DC40A9C" w14:textId="77777777" w:rsidR="00F450D6" w:rsidRDefault="00F450D6">
            <w:pPr>
              <w:rPr>
                <w:sz w:val="20"/>
              </w:rPr>
            </w:pPr>
            <w:r>
              <w:rPr>
                <w:sz w:val="20"/>
              </w:rPr>
              <w:t>System Operator –Transmission Owner Code</w:t>
            </w:r>
          </w:p>
        </w:tc>
      </w:tr>
      <w:tr w:rsidR="00F450D6" w14:paraId="554DD603" w14:textId="77777777">
        <w:tc>
          <w:tcPr>
            <w:tcW w:w="1526" w:type="dxa"/>
          </w:tcPr>
          <w:p w14:paraId="0869FCCF" w14:textId="77777777" w:rsidR="00F450D6" w:rsidRDefault="00F450D6">
            <w:pPr>
              <w:rPr>
                <w:sz w:val="20"/>
              </w:rPr>
            </w:pPr>
            <w:r>
              <w:rPr>
                <w:sz w:val="20"/>
              </w:rPr>
              <w:t>STCP</w:t>
            </w:r>
          </w:p>
        </w:tc>
        <w:tc>
          <w:tcPr>
            <w:tcW w:w="6996" w:type="dxa"/>
          </w:tcPr>
          <w:p w14:paraId="651442A6" w14:textId="77777777" w:rsidR="00F450D6" w:rsidRDefault="00F450D6">
            <w:pPr>
              <w:rPr>
                <w:sz w:val="20"/>
              </w:rPr>
            </w:pPr>
            <w:r>
              <w:rPr>
                <w:sz w:val="20"/>
              </w:rPr>
              <w:t>System Operator –Transmission Owner Code Procedure</w:t>
            </w:r>
          </w:p>
        </w:tc>
      </w:tr>
      <w:tr w:rsidR="00F450D6" w14:paraId="3EAB43F9" w14:textId="77777777">
        <w:tc>
          <w:tcPr>
            <w:tcW w:w="1526" w:type="dxa"/>
          </w:tcPr>
          <w:p w14:paraId="261806A9" w14:textId="77777777" w:rsidR="00F450D6" w:rsidRDefault="00F450D6">
            <w:pPr>
              <w:rPr>
                <w:sz w:val="20"/>
              </w:rPr>
            </w:pPr>
            <w:r>
              <w:rPr>
                <w:sz w:val="20"/>
              </w:rPr>
              <w:t>TO</w:t>
            </w:r>
          </w:p>
        </w:tc>
        <w:tc>
          <w:tcPr>
            <w:tcW w:w="6996" w:type="dxa"/>
          </w:tcPr>
          <w:p w14:paraId="02C44582" w14:textId="77777777" w:rsidR="00F450D6" w:rsidRDefault="00F450D6">
            <w:pPr>
              <w:rPr>
                <w:sz w:val="20"/>
              </w:rPr>
            </w:pPr>
            <w:r>
              <w:rPr>
                <w:sz w:val="20"/>
              </w:rPr>
              <w:t>Transmission Owner</w:t>
            </w:r>
          </w:p>
        </w:tc>
      </w:tr>
      <w:tr w:rsidR="00F450D6" w14:paraId="0A166DF9" w14:textId="77777777">
        <w:tc>
          <w:tcPr>
            <w:tcW w:w="1526" w:type="dxa"/>
          </w:tcPr>
          <w:p w14:paraId="4B5B86B1" w14:textId="77777777" w:rsidR="00F450D6" w:rsidRDefault="00F450D6">
            <w:pPr>
              <w:rPr>
                <w:sz w:val="20"/>
              </w:rPr>
            </w:pPr>
            <w:r>
              <w:rPr>
                <w:sz w:val="20"/>
              </w:rPr>
              <w:t>TSC</w:t>
            </w:r>
          </w:p>
        </w:tc>
        <w:tc>
          <w:tcPr>
            <w:tcW w:w="6996" w:type="dxa"/>
          </w:tcPr>
          <w:p w14:paraId="114B1FFA" w14:textId="77777777" w:rsidR="00F450D6" w:rsidRDefault="00F450D6">
            <w:pPr>
              <w:rPr>
                <w:sz w:val="20"/>
              </w:rPr>
            </w:pPr>
            <w:r>
              <w:rPr>
                <w:sz w:val="20"/>
              </w:rPr>
              <w:t>Transmission Status Certificate</w:t>
            </w:r>
          </w:p>
        </w:tc>
      </w:tr>
    </w:tbl>
    <w:p w14:paraId="1985AD1F" w14:textId="77777777" w:rsidR="00F450D6" w:rsidRDefault="00F450D6">
      <w:pPr>
        <w:rPr>
          <w:sz w:val="20"/>
        </w:rPr>
      </w:pPr>
    </w:p>
    <w:p w14:paraId="384F3290" w14:textId="77777777" w:rsidR="00F450D6" w:rsidRDefault="00F450D6">
      <w:pPr>
        <w:pStyle w:val="NGTSAppendix"/>
        <w:rPr>
          <w:b/>
          <w:sz w:val="20"/>
        </w:rPr>
      </w:pPr>
    </w:p>
    <w:p w14:paraId="51538FE9" w14:textId="77777777" w:rsidR="00F450D6" w:rsidRDefault="00F450D6">
      <w:pPr>
        <w:pStyle w:val="Heading2"/>
        <w:numPr>
          <w:ilvl w:val="0"/>
          <w:numId w:val="0"/>
        </w:numPr>
        <w:rPr>
          <w:sz w:val="24"/>
        </w:rPr>
      </w:pPr>
      <w:r>
        <w:rPr>
          <w:sz w:val="24"/>
        </w:rPr>
        <w:t xml:space="preserve">Definitions </w:t>
      </w:r>
    </w:p>
    <w:p w14:paraId="0DC4B012" w14:textId="77777777" w:rsidR="00F450D6" w:rsidRDefault="00F450D6">
      <w:pPr>
        <w:pStyle w:val="NGTSAppendix"/>
        <w:rPr>
          <w:b/>
          <w:sz w:val="20"/>
        </w:rPr>
      </w:pPr>
    </w:p>
    <w:p w14:paraId="4DA34E85" w14:textId="77777777" w:rsidR="00F450D6" w:rsidRDefault="00F450D6">
      <w:pPr>
        <w:pStyle w:val="Left15"/>
        <w:keepNext/>
        <w:keepLines/>
        <w:spacing w:before="0" w:after="0"/>
        <w:ind w:left="0"/>
        <w:rPr>
          <w:b/>
        </w:rPr>
      </w:pPr>
      <w:r>
        <w:rPr>
          <w:b/>
        </w:rPr>
        <w:t>STC definitions used:</w:t>
      </w:r>
    </w:p>
    <w:p w14:paraId="0D083610" w14:textId="77777777" w:rsidR="00F450D6" w:rsidRDefault="00F450D6">
      <w:pPr>
        <w:rPr>
          <w:sz w:val="20"/>
        </w:rPr>
      </w:pPr>
      <w:r>
        <w:rPr>
          <w:sz w:val="20"/>
        </w:rPr>
        <w:t>Apparatus</w:t>
      </w:r>
    </w:p>
    <w:p w14:paraId="0F0EACF4" w14:textId="77777777" w:rsidR="00F450D6" w:rsidRDefault="00F450D6">
      <w:pPr>
        <w:rPr>
          <w:sz w:val="20"/>
        </w:rPr>
      </w:pPr>
      <w:r>
        <w:rPr>
          <w:sz w:val="20"/>
        </w:rPr>
        <w:t>Dispute</w:t>
      </w:r>
    </w:p>
    <w:p w14:paraId="410DB567" w14:textId="77777777" w:rsidR="00F450D6" w:rsidRDefault="00D27E67">
      <w:pPr>
        <w:rPr>
          <w:sz w:val="20"/>
        </w:rPr>
      </w:pPr>
      <w:r>
        <w:rPr>
          <w:sz w:val="20"/>
        </w:rPr>
        <w:t>National Electricity Transmission System</w:t>
      </w:r>
    </w:p>
    <w:p w14:paraId="45F50310" w14:textId="77777777" w:rsidR="00F450D6" w:rsidRDefault="00F450D6">
      <w:pPr>
        <w:rPr>
          <w:sz w:val="20"/>
        </w:rPr>
      </w:pPr>
      <w:r>
        <w:rPr>
          <w:sz w:val="20"/>
        </w:rPr>
        <w:t>Normal Capability Limits</w:t>
      </w:r>
    </w:p>
    <w:p w14:paraId="63836410" w14:textId="6EC0251A" w:rsidR="00F4393E" w:rsidRDefault="00BE784C">
      <w:pPr>
        <w:rPr>
          <w:sz w:val="20"/>
        </w:rPr>
      </w:pPr>
      <w:r>
        <w:rPr>
          <w:sz w:val="20"/>
        </w:rPr>
        <w:t>The Company</w:t>
      </w:r>
    </w:p>
    <w:p w14:paraId="42A29F31" w14:textId="77777777" w:rsidR="00F450D6" w:rsidRDefault="00F4393E">
      <w:pPr>
        <w:rPr>
          <w:sz w:val="20"/>
        </w:rPr>
      </w:pPr>
      <w:r>
        <w:rPr>
          <w:sz w:val="20"/>
        </w:rPr>
        <w:t>NGET</w:t>
      </w:r>
    </w:p>
    <w:p w14:paraId="73C1EB6C" w14:textId="77777777" w:rsidR="00F450D6" w:rsidRDefault="00F450D6">
      <w:pPr>
        <w:rPr>
          <w:sz w:val="20"/>
        </w:rPr>
      </w:pPr>
      <w:r>
        <w:rPr>
          <w:sz w:val="20"/>
        </w:rPr>
        <w:t>Operational Capability Limits</w:t>
      </w:r>
    </w:p>
    <w:p w14:paraId="71717928" w14:textId="77777777" w:rsidR="00F450D6" w:rsidRDefault="00F450D6">
      <w:pPr>
        <w:rPr>
          <w:sz w:val="20"/>
        </w:rPr>
      </w:pPr>
      <w:r>
        <w:rPr>
          <w:sz w:val="20"/>
        </w:rPr>
        <w:t>Outage</w:t>
      </w:r>
    </w:p>
    <w:p w14:paraId="2941D52A" w14:textId="77777777" w:rsidR="00F450D6" w:rsidRDefault="00F450D6">
      <w:pPr>
        <w:rPr>
          <w:sz w:val="20"/>
        </w:rPr>
      </w:pPr>
      <w:r>
        <w:rPr>
          <w:sz w:val="20"/>
        </w:rPr>
        <w:t>Party</w:t>
      </w:r>
    </w:p>
    <w:p w14:paraId="5D9B79CF" w14:textId="77777777" w:rsidR="00F450D6" w:rsidRDefault="00F450D6">
      <w:pPr>
        <w:rPr>
          <w:sz w:val="20"/>
        </w:rPr>
      </w:pPr>
      <w:r>
        <w:rPr>
          <w:sz w:val="20"/>
        </w:rPr>
        <w:t>Plant</w:t>
      </w:r>
    </w:p>
    <w:p w14:paraId="309CD3F7" w14:textId="77777777" w:rsidR="00F450D6" w:rsidRDefault="00F450D6">
      <w:pPr>
        <w:rPr>
          <w:sz w:val="20"/>
        </w:rPr>
      </w:pPr>
      <w:r>
        <w:rPr>
          <w:sz w:val="20"/>
        </w:rPr>
        <w:t>Protection</w:t>
      </w:r>
    </w:p>
    <w:p w14:paraId="0B7C7570" w14:textId="77777777" w:rsidR="00F450D6" w:rsidRDefault="00F450D6">
      <w:pPr>
        <w:rPr>
          <w:sz w:val="20"/>
        </w:rPr>
      </w:pPr>
      <w:r>
        <w:rPr>
          <w:sz w:val="20"/>
        </w:rPr>
        <w:t>Services Reduction</w:t>
      </w:r>
    </w:p>
    <w:p w14:paraId="40B200D6" w14:textId="77777777" w:rsidR="00F450D6" w:rsidRDefault="00F450D6">
      <w:pPr>
        <w:rPr>
          <w:sz w:val="20"/>
        </w:rPr>
      </w:pPr>
      <w:r>
        <w:rPr>
          <w:sz w:val="20"/>
        </w:rPr>
        <w:t>Services Reduction Risk</w:t>
      </w:r>
    </w:p>
    <w:p w14:paraId="07D6DF99" w14:textId="77777777" w:rsidR="00F450D6" w:rsidRDefault="00F450D6">
      <w:pPr>
        <w:rPr>
          <w:sz w:val="20"/>
        </w:rPr>
      </w:pPr>
      <w:r>
        <w:rPr>
          <w:sz w:val="20"/>
        </w:rPr>
        <w:t>Tests</w:t>
      </w:r>
    </w:p>
    <w:p w14:paraId="594C997E" w14:textId="77777777" w:rsidR="00F450D6" w:rsidRDefault="00F450D6">
      <w:pPr>
        <w:rPr>
          <w:sz w:val="20"/>
        </w:rPr>
      </w:pPr>
      <w:r>
        <w:rPr>
          <w:sz w:val="20"/>
        </w:rPr>
        <w:t>User</w:t>
      </w:r>
    </w:p>
    <w:p w14:paraId="6AA9575B" w14:textId="77777777" w:rsidR="00F450D6" w:rsidRDefault="00F450D6">
      <w:pPr>
        <w:pStyle w:val="NGTSAppendix"/>
        <w:rPr>
          <w:sz w:val="20"/>
        </w:rPr>
      </w:pPr>
    </w:p>
    <w:p w14:paraId="7D891D10" w14:textId="77777777" w:rsidR="00F450D6" w:rsidRDefault="00F450D6">
      <w:pPr>
        <w:pStyle w:val="NGTSAppendix"/>
        <w:rPr>
          <w:sz w:val="20"/>
        </w:rPr>
      </w:pPr>
      <w:r>
        <w:rPr>
          <w:b/>
          <w:sz w:val="20"/>
        </w:rPr>
        <w:t>Grid Code definitions used:</w:t>
      </w:r>
    </w:p>
    <w:p w14:paraId="102CFB4E" w14:textId="77777777" w:rsidR="00F450D6" w:rsidRDefault="00F450D6">
      <w:pPr>
        <w:rPr>
          <w:sz w:val="20"/>
        </w:rPr>
      </w:pPr>
      <w:r>
        <w:rPr>
          <w:sz w:val="20"/>
        </w:rPr>
        <w:t>Control Phase</w:t>
      </w:r>
    </w:p>
    <w:p w14:paraId="28B1A8FE" w14:textId="77777777" w:rsidR="00F450D6" w:rsidRDefault="00F450D6">
      <w:pPr>
        <w:rPr>
          <w:sz w:val="20"/>
        </w:rPr>
      </w:pPr>
      <w:r>
        <w:rPr>
          <w:sz w:val="20"/>
        </w:rPr>
        <w:t>Operational Effect</w:t>
      </w:r>
    </w:p>
    <w:p w14:paraId="42ACE0F4" w14:textId="77777777" w:rsidR="00F450D6" w:rsidRDefault="00F450D6">
      <w:pPr>
        <w:rPr>
          <w:sz w:val="20"/>
        </w:rPr>
      </w:pPr>
      <w:r>
        <w:rPr>
          <w:sz w:val="20"/>
        </w:rPr>
        <w:t xml:space="preserve">Operational </w:t>
      </w:r>
      <w:proofErr w:type="spellStart"/>
      <w:r>
        <w:rPr>
          <w:sz w:val="20"/>
        </w:rPr>
        <w:t>Intertripping</w:t>
      </w:r>
      <w:proofErr w:type="spellEnd"/>
    </w:p>
    <w:p w14:paraId="7D3ED1D2" w14:textId="77777777" w:rsidR="00F450D6" w:rsidRDefault="00F450D6">
      <w:pPr>
        <w:tabs>
          <w:tab w:val="left" w:pos="5415"/>
        </w:tabs>
        <w:rPr>
          <w:sz w:val="20"/>
        </w:rPr>
      </w:pPr>
      <w:r>
        <w:rPr>
          <w:sz w:val="20"/>
        </w:rPr>
        <w:t>Operational Planning Phase</w:t>
      </w:r>
      <w:r>
        <w:rPr>
          <w:sz w:val="20"/>
        </w:rPr>
        <w:tab/>
      </w:r>
    </w:p>
    <w:p w14:paraId="6E0455AE" w14:textId="77777777" w:rsidR="00F450D6" w:rsidRDefault="00F450D6">
      <w:pPr>
        <w:rPr>
          <w:sz w:val="20"/>
        </w:rPr>
      </w:pPr>
    </w:p>
    <w:p w14:paraId="3757DFBC" w14:textId="77777777" w:rsidR="00F450D6" w:rsidRDefault="00F450D6">
      <w:pPr>
        <w:pStyle w:val="Left15"/>
        <w:keepNext/>
        <w:keepLines/>
        <w:spacing w:before="0" w:after="0"/>
        <w:ind w:left="0"/>
        <w:rPr>
          <w:b/>
        </w:rPr>
      </w:pPr>
      <w:r>
        <w:rPr>
          <w:b/>
        </w:rPr>
        <w:t>Definition used from other STCPs:</w:t>
      </w:r>
    </w:p>
    <w:tbl>
      <w:tblPr>
        <w:tblW w:w="0" w:type="auto"/>
        <w:tblLayout w:type="fixed"/>
        <w:tblLook w:val="0000" w:firstRow="0" w:lastRow="0" w:firstColumn="0" w:lastColumn="0" w:noHBand="0" w:noVBand="0"/>
      </w:tblPr>
      <w:tblGrid>
        <w:gridCol w:w="4453"/>
        <w:gridCol w:w="4453"/>
      </w:tblGrid>
      <w:tr w:rsidR="00F450D6" w14:paraId="6D35C398" w14:textId="77777777">
        <w:tc>
          <w:tcPr>
            <w:tcW w:w="4453" w:type="dxa"/>
          </w:tcPr>
          <w:p w14:paraId="412EFBF3" w14:textId="77777777" w:rsidR="00F450D6" w:rsidRDefault="00F450D6">
            <w:pPr>
              <w:pStyle w:val="CommentText"/>
            </w:pPr>
            <w:r>
              <w:t>Transmission Status Certificate</w:t>
            </w:r>
            <w:r>
              <w:tab/>
            </w:r>
          </w:p>
        </w:tc>
        <w:tc>
          <w:tcPr>
            <w:tcW w:w="4453" w:type="dxa"/>
          </w:tcPr>
          <w:p w14:paraId="42846C26" w14:textId="77777777" w:rsidR="00F450D6" w:rsidRDefault="00F450D6">
            <w:pPr>
              <w:rPr>
                <w:sz w:val="20"/>
              </w:rPr>
            </w:pPr>
            <w:r>
              <w:rPr>
                <w:sz w:val="20"/>
              </w:rPr>
              <w:t>STCP</w:t>
            </w:r>
            <w:r w:rsidR="00093D09">
              <w:rPr>
                <w:sz w:val="20"/>
              </w:rPr>
              <w:t xml:space="preserve"> </w:t>
            </w:r>
            <w:r>
              <w:rPr>
                <w:sz w:val="20"/>
              </w:rPr>
              <w:t>1-1: Operational Switching</w:t>
            </w:r>
          </w:p>
        </w:tc>
      </w:tr>
      <w:tr w:rsidR="00F450D6" w14:paraId="13191EE0" w14:textId="77777777">
        <w:tc>
          <w:tcPr>
            <w:tcW w:w="4453" w:type="dxa"/>
          </w:tcPr>
          <w:p w14:paraId="429D9D99" w14:textId="77777777" w:rsidR="00F450D6" w:rsidRDefault="00F450D6">
            <w:pPr>
              <w:rPr>
                <w:sz w:val="20"/>
              </w:rPr>
            </w:pPr>
            <w:r>
              <w:rPr>
                <w:sz w:val="20"/>
              </w:rPr>
              <w:t>Switching Method</w:t>
            </w:r>
          </w:p>
        </w:tc>
        <w:tc>
          <w:tcPr>
            <w:tcW w:w="4453" w:type="dxa"/>
          </w:tcPr>
          <w:p w14:paraId="33B3C854" w14:textId="77777777" w:rsidR="00F450D6" w:rsidRDefault="00F450D6">
            <w:pPr>
              <w:rPr>
                <w:sz w:val="20"/>
              </w:rPr>
            </w:pPr>
            <w:r>
              <w:rPr>
                <w:sz w:val="20"/>
              </w:rPr>
              <w:t>STCP</w:t>
            </w:r>
            <w:r w:rsidR="00093D09">
              <w:rPr>
                <w:sz w:val="20"/>
              </w:rPr>
              <w:t xml:space="preserve"> </w:t>
            </w:r>
            <w:r>
              <w:rPr>
                <w:sz w:val="20"/>
              </w:rPr>
              <w:t>1-1: Operational Switching</w:t>
            </w:r>
          </w:p>
        </w:tc>
      </w:tr>
    </w:tbl>
    <w:p w14:paraId="45C2417B" w14:textId="77777777" w:rsidR="00F450D6" w:rsidRDefault="00F450D6">
      <w:pPr>
        <w:rPr>
          <w:sz w:val="20"/>
        </w:rPr>
      </w:pPr>
    </w:p>
    <w:p w14:paraId="4856D7D0" w14:textId="77777777" w:rsidR="00F450D6" w:rsidRDefault="00F450D6">
      <w:pPr>
        <w:pStyle w:val="Heading2"/>
        <w:numPr>
          <w:ilvl w:val="0"/>
          <w:numId w:val="0"/>
        </w:numPr>
        <w:rPr>
          <w:sz w:val="20"/>
        </w:rPr>
      </w:pPr>
    </w:p>
    <w:sectPr w:rsidR="00F450D6" w:rsidSect="00075A5E">
      <w:footerReference w:type="even" r:id="rId17"/>
      <w:footerReference w:type="default" r:id="rId18"/>
      <w:pgSz w:w="11906" w:h="16838"/>
      <w:pgMar w:top="1440" w:right="1416" w:bottom="1134"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F82AD" w14:textId="77777777" w:rsidR="00DE5BC9" w:rsidRDefault="00DE5BC9">
      <w:r>
        <w:separator/>
      </w:r>
    </w:p>
  </w:endnote>
  <w:endnote w:type="continuationSeparator" w:id="0">
    <w:p w14:paraId="4913F7DB" w14:textId="77777777" w:rsidR="00DE5BC9" w:rsidRDefault="00DE5BC9">
      <w:r>
        <w:continuationSeparator/>
      </w:r>
    </w:p>
  </w:endnote>
  <w:endnote w:type="continuationNotice" w:id="1">
    <w:p w14:paraId="2A92D7EA" w14:textId="77777777" w:rsidR="00DE5BC9" w:rsidRDefault="00DE5B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8980E" w14:textId="77777777" w:rsidR="00F450D6" w:rsidRDefault="00F450D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B4C12">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B4C12">
      <w:rPr>
        <w:rStyle w:val="PageNumber"/>
        <w:noProof/>
      </w:rPr>
      <w:t>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46D3C" w14:textId="77777777" w:rsidR="00F450D6" w:rsidRDefault="00F450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0EF901A" w14:textId="77777777" w:rsidR="00F450D6" w:rsidRDefault="00F450D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1EDE0" w14:textId="77777777" w:rsidR="00F450D6" w:rsidRDefault="00F450D6">
    <w:pPr>
      <w:pStyle w:val="Foote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1B4C12">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B4C12">
      <w:rPr>
        <w:rStyle w:val="PageNumber"/>
        <w:noProof/>
      </w:rPr>
      <w:t>8</w:t>
    </w:r>
    <w:r>
      <w:rPr>
        <w:rStyle w:val="PageNumber"/>
      </w:rPr>
      <w:fldChar w:fldCharType="end"/>
    </w:r>
  </w:p>
  <w:p w14:paraId="6CAFA5B4" w14:textId="77777777" w:rsidR="00F450D6" w:rsidRDefault="00F450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6064A" w14:textId="77777777" w:rsidR="00DE5BC9" w:rsidRDefault="00DE5BC9">
      <w:r>
        <w:separator/>
      </w:r>
    </w:p>
  </w:footnote>
  <w:footnote w:type="continuationSeparator" w:id="0">
    <w:p w14:paraId="58F39016" w14:textId="77777777" w:rsidR="00DE5BC9" w:rsidRDefault="00DE5BC9">
      <w:r>
        <w:continuationSeparator/>
      </w:r>
    </w:p>
  </w:footnote>
  <w:footnote w:type="continuationNotice" w:id="1">
    <w:p w14:paraId="6F1132AB" w14:textId="77777777" w:rsidR="00DE5BC9" w:rsidRDefault="00DE5B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ACAEE" w14:textId="4AD956F5" w:rsidR="00F450D6" w:rsidRDefault="00562435">
    <w:pPr>
      <w:rPr>
        <w:b/>
      </w:rPr>
    </w:pPr>
    <w:r>
      <w:rPr>
        <w:b/>
        <w:noProof/>
      </w:rPr>
      <mc:AlternateContent>
        <mc:Choice Requires="wps">
          <w:drawing>
            <wp:anchor distT="0" distB="0" distL="114300" distR="114300" simplePos="0" relativeHeight="251658240" behindDoc="0" locked="0" layoutInCell="0" allowOverlap="1" wp14:anchorId="410A86F7" wp14:editId="6DDCCE0A">
              <wp:simplePos x="0" y="0"/>
              <wp:positionH relativeFrom="column">
                <wp:posOffset>-327025</wp:posOffset>
              </wp:positionH>
              <wp:positionV relativeFrom="paragraph">
                <wp:posOffset>3757930</wp:posOffset>
              </wp:positionV>
              <wp:extent cx="6186805" cy="25120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821809">
                        <a:off x="0" y="0"/>
                        <a:ext cx="6186805" cy="2512060"/>
                      </a:xfrm>
                      <a:prstGeom prst="rect">
                        <a:avLst/>
                      </a:prstGeom>
                    </wps:spPr>
                    <wps:txbx>
                      <w:txbxContent>
                        <w:p w14:paraId="25FC41CB" w14:textId="77777777" w:rsidR="00562435" w:rsidRDefault="00562435" w:rsidP="00562435">
                          <w:pPr>
                            <w:jc w:val="center"/>
                            <w:rPr>
                              <w:sz w:val="24"/>
                              <w:szCs w:val="24"/>
                            </w:rPr>
                          </w:pPr>
                          <w:r w:rsidRPr="00562435">
                            <w:rPr>
                              <w:rFonts w:ascii="Arial Black" w:hAnsi="Arial Black"/>
                              <w:i/>
                              <w:iCs/>
                              <w:color w:val="EAEAEA"/>
                              <w:sz w:val="72"/>
                              <w:szCs w:val="72"/>
                              <w14:shadow w14:blurRad="0" w14:dist="35941" w14:dir="2700000" w14:sx="100000" w14:sy="100000" w14:kx="0" w14:ky="0" w14:algn="ctr">
                                <w14:srgbClr w14:val="808080"/>
                              </w14:shadow>
                              <w14:textOutline w14:w="9525" w14:cap="flat" w14:cmpd="sng" w14:algn="ctr">
                                <w14:solidFill>
                                  <w14:srgbClr w14:val="DDDDDD"/>
                                </w14:solidFill>
                                <w14:prstDash w14:val="solid"/>
                                <w14:round/>
                              </w14:textOutline>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v:shapetype id="_x0000_t202" coordsize="21600,21600" o:spt="202" path="m,l,21600r21600,l21600,xe" w14:anchorId="410A86F7">
              <v:stroke joinstyle="miter"/>
              <v:path gradientshapeok="t" o:connecttype="rect"/>
            </v:shapetype>
            <v:shape id="WordArt 1" style="position:absolute;left:0;text-align:left;margin-left:-25.75pt;margin-top:295.9pt;width:487.15pt;height:197.8pt;rotation:-3082168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">
              <o:lock v:ext="edit" shapetype="t"/>
              <v:textbox style="mso-fit-shape-to-text:t">
                <w:txbxContent>
                  <w:p w:rsidR="00562435" w:rsidP="00562435" w:rsidRDefault="00562435" w14:paraId="25FC41CB" w14:textId="77777777">
                    <w:pPr>
                      <w:jc w:val="center"/>
                      <w:rPr>
                        <w:sz w:val="24"/>
                        <w:szCs w:val="24"/>
                      </w:rPr>
                    </w:pPr>
                    <w:r w:rsidRPr="00562435">
                      <w:rPr>
                        <w:rFonts w:ascii="Arial Black" w:hAnsi="Arial Black"/>
                        <w:i/>
                        <w:iCs/>
                        <w:color w:val="EAEAEA"/>
                        <w:sz w:val="72"/>
                        <w:szCs w:val="72"/>
                        <w14:shadow w14:blurRad="0" w14:dist="35941" w14:dir="2700000" w14:sx="100000" w14:sy="100000" w14:kx="0" w14:ky="0" w14:algn="ctr">
                          <w14:srgbClr w14:val="808080"/>
                        </w14:shadow>
                        <w14:textOutline w14:w="9525" w14:cap="flat" w14:cmpd="sng" w14:algn="ctr">
                          <w14:solidFill>
                            <w14:srgbClr w14:val="DDDDDD"/>
                          </w14:solidFill>
                          <w14:prstDash w14:val="solid"/>
                          <w14:round/>
                        </w14:textOutline>
                      </w:rPr>
                      <w:t>draft</w:t>
                    </w:r>
                  </w:p>
                </w:txbxContent>
              </v:textbox>
            </v:shape>
          </w:pict>
        </mc:Fallback>
      </mc:AlternateContent>
    </w:r>
    <w:r w:rsidR="00F450D6">
      <w:rPr>
        <w:b/>
      </w:rPr>
      <w:t xml:space="preserve">TP </w:t>
    </w:r>
    <w:bookmarkStart w:id="6" w:name="DocNo3"/>
    <w:bookmarkEnd w:id="6"/>
    <w:r w:rsidR="00F450D6">
      <w:rPr>
        <w:b/>
      </w:rPr>
      <w:t>121</w:t>
    </w:r>
  </w:p>
  <w:p w14:paraId="479808B1" w14:textId="77777777" w:rsidR="00F450D6" w:rsidRDefault="00F450D6">
    <w:pPr>
      <w:rPr>
        <w:b/>
      </w:rPr>
    </w:pPr>
    <w:r>
      <w:rPr>
        <w:b/>
      </w:rPr>
      <w:t>Issue</w:t>
    </w:r>
    <w:bookmarkStart w:id="7" w:name="IssueNo3"/>
    <w:bookmarkEnd w:id="7"/>
    <w:r>
      <w:rPr>
        <w:b/>
      </w:rPr>
      <w:t xml:space="preserve"> 2</w:t>
    </w:r>
  </w:p>
  <w:p w14:paraId="2E924E49" w14:textId="77777777" w:rsidR="00F450D6" w:rsidRDefault="00F450D6">
    <w:pPr>
      <w:rPr>
        <w:b/>
      </w:rPr>
    </w:pPr>
    <w:bookmarkStart w:id="8" w:name="Date3"/>
    <w:bookmarkEnd w:id="8"/>
    <w:r>
      <w:rPr>
        <w:b/>
      </w:rPr>
      <w:t>November 2002</w:t>
    </w:r>
  </w:p>
  <w:p w14:paraId="3DD21425" w14:textId="77777777" w:rsidR="00F450D6" w:rsidRDefault="00F450D6">
    <w:pPr>
      <w:rPr>
        <w:sz w:val="16"/>
      </w:rPr>
    </w:pPr>
  </w:p>
  <w:p w14:paraId="3F5BB02D" w14:textId="77777777" w:rsidR="00F450D6" w:rsidRDefault="00F450D6">
    <w:pPr>
      <w:pBdr>
        <w:top w:val="single" w:sz="4" w:space="1" w:color="auto"/>
        <w:between w:val="single" w:sz="4" w:space="1" w:color="auto"/>
      </w:pBdr>
      <w:tabs>
        <w:tab w:val="right" w:pos="9026"/>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CAC59" w14:textId="77777777" w:rsidR="00F450D6" w:rsidRDefault="00F450D6">
    <w:pPr>
      <w:pStyle w:val="Header"/>
      <w:tabs>
        <w:tab w:val="clear" w:pos="8306"/>
      </w:tabs>
      <w:rPr>
        <w:sz w:val="20"/>
      </w:rPr>
    </w:pPr>
    <w:r>
      <w:rPr>
        <w:sz w:val="20"/>
      </w:rPr>
      <w:t xml:space="preserve">STCP 08-1 Protection Testing </w:t>
    </w:r>
  </w:p>
  <w:p w14:paraId="44FC9CA9" w14:textId="18CA5EF9" w:rsidR="00F450D6" w:rsidRDefault="00F450D6">
    <w:pPr>
      <w:pStyle w:val="Header"/>
      <w:tabs>
        <w:tab w:val="clear" w:pos="8306"/>
      </w:tabs>
    </w:pPr>
    <w:r w:rsidRPr="005C78F7">
      <w:rPr>
        <w:sz w:val="20"/>
      </w:rPr>
      <w:t>Version 00</w:t>
    </w:r>
    <w:r w:rsidR="00AC1EE4" w:rsidRPr="005C78F7">
      <w:rPr>
        <w:sz w:val="20"/>
      </w:rPr>
      <w:t>6</w:t>
    </w:r>
    <w:r w:rsidRPr="005C78F7">
      <w:rPr>
        <w:sz w:val="20"/>
      </w:rPr>
      <w:t xml:space="preserve"> – </w:t>
    </w:r>
    <w:r w:rsidR="007E4D89">
      <w:rPr>
        <w:sz w:val="20"/>
      </w:rPr>
      <w:t>25</w:t>
    </w:r>
    <w:r w:rsidR="00F4393E" w:rsidRPr="005C78F7">
      <w:rPr>
        <w:sz w:val="20"/>
      </w:rPr>
      <w:t>/04/20</w:t>
    </w:r>
    <w:r w:rsidR="00AC1EE4" w:rsidRPr="005C78F7">
      <w:rPr>
        <w:sz w:val="2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0A2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11F18"/>
    <w:multiLevelType w:val="multilevel"/>
    <w:tmpl w:val="F3D24022"/>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6D70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932390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5863A86"/>
    <w:multiLevelType w:val="multilevel"/>
    <w:tmpl w:val="229C1436"/>
    <w:lvl w:ilvl="0">
      <w:start w:val="1"/>
      <w:numFmt w:val="decimal"/>
      <w:lvlText w:val="%1"/>
      <w:lvlJc w:val="left"/>
      <w:pPr>
        <w:tabs>
          <w:tab w:val="num" w:pos="432"/>
        </w:tabs>
        <w:ind w:left="432" w:hanging="432"/>
      </w:pPr>
      <w:rPr>
        <w:b/>
        <w:i w:val="0"/>
      </w:rPr>
    </w:lvl>
    <w:lvl w:ilvl="1">
      <w:start w:val="1"/>
      <w:numFmt w:val="decimal"/>
      <w:lvlText w:val="%1.%2"/>
      <w:lvlJc w:val="left"/>
      <w:pPr>
        <w:tabs>
          <w:tab w:val="num" w:pos="576"/>
        </w:tabs>
        <w:ind w:left="576" w:hanging="576"/>
      </w:pPr>
      <w:rPr>
        <w:b w:val="0"/>
        <w:i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2FE946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12E317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63B6E7B"/>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8" w15:restartNumberingAfterBreak="0">
    <w:nsid w:val="5E4F4B9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11" w15:restartNumberingAfterBreak="0">
    <w:nsid w:val="7F81422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341466541">
    <w:abstractNumId w:val="9"/>
  </w:num>
  <w:num w:numId="2" w16cid:durableId="2012442998">
    <w:abstractNumId w:val="10"/>
  </w:num>
  <w:num w:numId="3" w16cid:durableId="1614433894">
    <w:abstractNumId w:val="1"/>
  </w:num>
  <w:num w:numId="4" w16cid:durableId="88745695">
    <w:abstractNumId w:val="1"/>
  </w:num>
  <w:num w:numId="5" w16cid:durableId="989795495">
    <w:abstractNumId w:val="1"/>
  </w:num>
  <w:num w:numId="6" w16cid:durableId="193419564">
    <w:abstractNumId w:val="1"/>
  </w:num>
  <w:num w:numId="7" w16cid:durableId="1607931942">
    <w:abstractNumId w:val="4"/>
  </w:num>
  <w:num w:numId="8" w16cid:durableId="1452045442">
    <w:abstractNumId w:val="4"/>
  </w:num>
  <w:num w:numId="9" w16cid:durableId="1813324201">
    <w:abstractNumId w:val="4"/>
  </w:num>
  <w:num w:numId="10" w16cid:durableId="175119972">
    <w:abstractNumId w:val="4"/>
  </w:num>
  <w:num w:numId="11" w16cid:durableId="650790665">
    <w:abstractNumId w:val="4"/>
  </w:num>
  <w:num w:numId="12" w16cid:durableId="1288849625">
    <w:abstractNumId w:val="8"/>
  </w:num>
  <w:num w:numId="13" w16cid:durableId="2003972086">
    <w:abstractNumId w:val="0"/>
  </w:num>
  <w:num w:numId="14" w16cid:durableId="2027053438">
    <w:abstractNumId w:val="2"/>
  </w:num>
  <w:num w:numId="15" w16cid:durableId="613904098">
    <w:abstractNumId w:val="5"/>
  </w:num>
  <w:num w:numId="16" w16cid:durableId="1910384705">
    <w:abstractNumId w:val="3"/>
  </w:num>
  <w:num w:numId="17" w16cid:durableId="1657683603">
    <w:abstractNumId w:val="11"/>
  </w:num>
  <w:num w:numId="18" w16cid:durableId="903880318">
    <w:abstractNumId w:val="6"/>
  </w:num>
  <w:num w:numId="19" w16cid:durableId="1419642080">
    <w:abstractNumId w:val="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7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D6"/>
    <w:rsid w:val="00030A64"/>
    <w:rsid w:val="00032221"/>
    <w:rsid w:val="00075A5E"/>
    <w:rsid w:val="00093D09"/>
    <w:rsid w:val="00097814"/>
    <w:rsid w:val="000D51B3"/>
    <w:rsid w:val="000E46E3"/>
    <w:rsid w:val="00127B04"/>
    <w:rsid w:val="00135902"/>
    <w:rsid w:val="001451D2"/>
    <w:rsid w:val="001613A0"/>
    <w:rsid w:val="001B4C12"/>
    <w:rsid w:val="001E2D97"/>
    <w:rsid w:val="001F210F"/>
    <w:rsid w:val="00221583"/>
    <w:rsid w:val="00260F76"/>
    <w:rsid w:val="0027384B"/>
    <w:rsid w:val="0028609B"/>
    <w:rsid w:val="002D0750"/>
    <w:rsid w:val="002E48E0"/>
    <w:rsid w:val="003150FC"/>
    <w:rsid w:val="00333455"/>
    <w:rsid w:val="00355FBD"/>
    <w:rsid w:val="003C108A"/>
    <w:rsid w:val="004232A9"/>
    <w:rsid w:val="004331E7"/>
    <w:rsid w:val="00443941"/>
    <w:rsid w:val="00447F2E"/>
    <w:rsid w:val="00487A07"/>
    <w:rsid w:val="004F3394"/>
    <w:rsid w:val="00521D72"/>
    <w:rsid w:val="00562435"/>
    <w:rsid w:val="00565E9F"/>
    <w:rsid w:val="00567DFA"/>
    <w:rsid w:val="005A7923"/>
    <w:rsid w:val="005C78F7"/>
    <w:rsid w:val="00613CB1"/>
    <w:rsid w:val="00633AFD"/>
    <w:rsid w:val="006355D0"/>
    <w:rsid w:val="006518E6"/>
    <w:rsid w:val="00664CF9"/>
    <w:rsid w:val="00666122"/>
    <w:rsid w:val="006825D4"/>
    <w:rsid w:val="006C6DB5"/>
    <w:rsid w:val="006E710D"/>
    <w:rsid w:val="00706060"/>
    <w:rsid w:val="00724F7D"/>
    <w:rsid w:val="0072731A"/>
    <w:rsid w:val="007359F1"/>
    <w:rsid w:val="00756B49"/>
    <w:rsid w:val="00770BDC"/>
    <w:rsid w:val="00777385"/>
    <w:rsid w:val="007A49C2"/>
    <w:rsid w:val="007C545D"/>
    <w:rsid w:val="007D38E8"/>
    <w:rsid w:val="007E4D89"/>
    <w:rsid w:val="00801F75"/>
    <w:rsid w:val="008A2870"/>
    <w:rsid w:val="008C232C"/>
    <w:rsid w:val="00946120"/>
    <w:rsid w:val="00952BA6"/>
    <w:rsid w:val="009A483A"/>
    <w:rsid w:val="009B4790"/>
    <w:rsid w:val="009F3214"/>
    <w:rsid w:val="009F6A20"/>
    <w:rsid w:val="00A20F11"/>
    <w:rsid w:val="00A37CAB"/>
    <w:rsid w:val="00A71CA8"/>
    <w:rsid w:val="00AC1EE4"/>
    <w:rsid w:val="00AC23D4"/>
    <w:rsid w:val="00B0593E"/>
    <w:rsid w:val="00B15AFB"/>
    <w:rsid w:val="00B17E56"/>
    <w:rsid w:val="00B346F0"/>
    <w:rsid w:val="00BA53F9"/>
    <w:rsid w:val="00BE784C"/>
    <w:rsid w:val="00C32128"/>
    <w:rsid w:val="00C44849"/>
    <w:rsid w:val="00C47840"/>
    <w:rsid w:val="00C67C63"/>
    <w:rsid w:val="00C923A5"/>
    <w:rsid w:val="00CA6230"/>
    <w:rsid w:val="00CB22E8"/>
    <w:rsid w:val="00CE5B9D"/>
    <w:rsid w:val="00CE5F79"/>
    <w:rsid w:val="00CF18DD"/>
    <w:rsid w:val="00D123E7"/>
    <w:rsid w:val="00D21600"/>
    <w:rsid w:val="00D27E67"/>
    <w:rsid w:val="00D3428C"/>
    <w:rsid w:val="00D36DDB"/>
    <w:rsid w:val="00D654E5"/>
    <w:rsid w:val="00DC21C9"/>
    <w:rsid w:val="00DE558E"/>
    <w:rsid w:val="00DE5BC9"/>
    <w:rsid w:val="00E15DE7"/>
    <w:rsid w:val="00E23C84"/>
    <w:rsid w:val="00E60849"/>
    <w:rsid w:val="00EC34ED"/>
    <w:rsid w:val="00EE5016"/>
    <w:rsid w:val="00F124EC"/>
    <w:rsid w:val="00F17F5E"/>
    <w:rsid w:val="00F32DD4"/>
    <w:rsid w:val="00F4393E"/>
    <w:rsid w:val="00F450D6"/>
    <w:rsid w:val="00FA2C19"/>
    <w:rsid w:val="00FA7865"/>
    <w:rsid w:val="5399DFCD"/>
    <w:rsid w:val="6E3180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o:shapelayout v:ext="edit">
      <o:idmap v:ext="edit" data="2"/>
    </o:shapelayout>
  </w:shapeDefaults>
  <w:decimalSymbol w:val="."/>
  <w:listSeparator w:val=","/>
  <w14:docId w14:val="2F85A2E4"/>
  <w15:chartTrackingRefBased/>
  <w15:docId w15:val="{0ECDA76B-9376-4129-8F28-EC4EB6C68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keepNext/>
      <w:keepLines/>
      <w:jc w:val="both"/>
    </w:pPr>
    <w:rPr>
      <w:rFonts w:ascii="Arial" w:hAnsi="Arial"/>
      <w:sz w:val="22"/>
      <w:lang w:eastAsia="en-US"/>
    </w:rPr>
  </w:style>
  <w:style w:type="paragraph" w:styleId="Heading1">
    <w:name w:val="heading 1"/>
    <w:basedOn w:val="Normal"/>
    <w:next w:val="Normal"/>
    <w:qFormat/>
    <w:pPr>
      <w:numPr>
        <w:numId w:val="3"/>
      </w:numPr>
      <w:spacing w:after="60"/>
      <w:outlineLvl w:val="0"/>
    </w:pPr>
    <w:rPr>
      <w:b/>
      <w:sz w:val="24"/>
    </w:rPr>
  </w:style>
  <w:style w:type="paragraph" w:styleId="Heading2">
    <w:name w:val="heading 2"/>
    <w:basedOn w:val="Normal"/>
    <w:next w:val="Normal"/>
    <w:qFormat/>
    <w:pPr>
      <w:numPr>
        <w:ilvl w:val="1"/>
        <w:numId w:val="4"/>
      </w:numPr>
      <w:spacing w:before="60" w:after="60"/>
      <w:outlineLvl w:val="1"/>
    </w:pPr>
    <w:rPr>
      <w:b/>
      <w:i/>
    </w:rPr>
  </w:style>
  <w:style w:type="paragraph" w:styleId="Heading3">
    <w:name w:val="heading 3"/>
    <w:basedOn w:val="Normal"/>
    <w:next w:val="Normal"/>
    <w:qFormat/>
    <w:pPr>
      <w:numPr>
        <w:ilvl w:val="2"/>
        <w:numId w:val="5"/>
      </w:numPr>
      <w:spacing w:before="60" w:after="60"/>
      <w:outlineLvl w:val="2"/>
    </w:pPr>
    <w:rPr>
      <w:sz w:val="20"/>
    </w:rPr>
  </w:style>
  <w:style w:type="paragraph" w:styleId="Heading4">
    <w:name w:val="heading 4"/>
    <w:basedOn w:val="Normal"/>
    <w:next w:val="Normal"/>
    <w:qFormat/>
    <w:pPr>
      <w:numPr>
        <w:ilvl w:val="3"/>
        <w:numId w:val="6"/>
      </w:numPr>
      <w:tabs>
        <w:tab w:val="clear" w:pos="1080"/>
        <w:tab w:val="num" w:pos="851"/>
      </w:tabs>
      <w:spacing w:before="60" w:after="60"/>
      <w:outlineLvl w:val="3"/>
    </w:pPr>
    <w:rPr>
      <w:sz w:val="20"/>
    </w:rPr>
  </w:style>
  <w:style w:type="paragraph" w:styleId="Heading5">
    <w:name w:val="heading 5"/>
    <w:basedOn w:val="Normal"/>
    <w:next w:val="Normal"/>
    <w:qFormat/>
    <w:pPr>
      <w:numPr>
        <w:ilvl w:val="4"/>
        <w:numId w:val="7"/>
      </w:numPr>
      <w:outlineLvl w:val="4"/>
    </w:pPr>
  </w:style>
  <w:style w:type="paragraph" w:styleId="Heading6">
    <w:name w:val="heading 6"/>
    <w:basedOn w:val="Normal"/>
    <w:next w:val="Normal"/>
    <w:qFormat/>
    <w:pPr>
      <w:numPr>
        <w:ilvl w:val="5"/>
        <w:numId w:val="8"/>
      </w:numPr>
      <w:outlineLvl w:val="5"/>
    </w:pPr>
  </w:style>
  <w:style w:type="paragraph" w:styleId="Heading7">
    <w:name w:val="heading 7"/>
    <w:basedOn w:val="Normal"/>
    <w:next w:val="Normal"/>
    <w:qFormat/>
    <w:pPr>
      <w:numPr>
        <w:ilvl w:val="6"/>
        <w:numId w:val="9"/>
      </w:numPr>
      <w:outlineLvl w:val="6"/>
    </w:pPr>
  </w:style>
  <w:style w:type="paragraph" w:styleId="Heading8">
    <w:name w:val="heading 8"/>
    <w:basedOn w:val="Normal"/>
    <w:next w:val="Normal"/>
    <w:qFormat/>
    <w:pPr>
      <w:numPr>
        <w:ilvl w:val="7"/>
        <w:numId w:val="10"/>
      </w:numPr>
      <w:outlineLvl w:val="7"/>
    </w:pPr>
  </w:style>
  <w:style w:type="paragraph" w:styleId="Heading9">
    <w:name w:val="heading 9"/>
    <w:basedOn w:val="Normal"/>
    <w:next w:val="Normal"/>
    <w:qFormat/>
    <w:pPr>
      <w:numPr>
        <w:ilvl w:val="8"/>
        <w:numId w:val="1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pPr>
    <w:rPr>
      <w:snapToGrid w:val="0"/>
    </w:rPr>
  </w:style>
  <w:style w:type="paragraph" w:styleId="BodyText">
    <w:name w:val="Body Text"/>
    <w:basedOn w:val="Normal"/>
    <w:rPr>
      <w:b/>
    </w:rPr>
  </w:style>
  <w:style w:type="paragraph" w:styleId="BodyTextIndent2">
    <w:name w:val="Body Text Indent 2"/>
    <w:basedOn w:val="Normal"/>
    <w:pPr>
      <w:ind w:left="1276"/>
    </w:pPr>
  </w:style>
  <w:style w:type="paragraph" w:styleId="BodyTextIndent">
    <w:name w:val="Body Text Indent"/>
    <w:basedOn w:val="Normal"/>
    <w:pPr>
      <w:ind w:left="1276" w:hanging="567"/>
    </w:pPr>
  </w:style>
  <w:style w:type="character" w:styleId="PageNumber">
    <w:name w:val="page number"/>
    <w:basedOn w:val="DefaultParagraphFont"/>
  </w:style>
  <w:style w:type="paragraph" w:customStyle="1" w:styleId="NGC5SubSubHeading">
    <w:name w:val="NGC5 Sub Sub Heading"/>
    <w:basedOn w:val="Normal"/>
    <w:pPr>
      <w:numPr>
        <w:ilvl w:val="2"/>
        <w:numId w:val="1"/>
      </w:numPr>
      <w:tabs>
        <w:tab w:val="clear" w:pos="1440"/>
        <w:tab w:val="left" w:pos="1418"/>
      </w:tabs>
      <w:spacing w:before="120" w:after="120"/>
      <w:outlineLvl w:val="1"/>
    </w:pPr>
    <w:rPr>
      <w:b/>
    </w:rPr>
  </w:style>
  <w:style w:type="paragraph" w:customStyle="1" w:styleId="Table">
    <w:name w:val="Table"/>
    <w:basedOn w:val="Normal"/>
    <w:pPr>
      <w:tabs>
        <w:tab w:val="left" w:pos="851"/>
        <w:tab w:val="left" w:pos="1418"/>
      </w:tabs>
      <w:spacing w:before="120" w:after="120"/>
      <w:jc w:val="center"/>
    </w:pPr>
    <w:rPr>
      <w:color w:val="0000FF"/>
    </w:rPr>
  </w:style>
  <w:style w:type="paragraph" w:customStyle="1" w:styleId="NGC9TableHeading">
    <w:name w:val="NGC9 Table Heading"/>
    <w:basedOn w:val="Normal"/>
    <w:pPr>
      <w:tabs>
        <w:tab w:val="left" w:pos="720"/>
        <w:tab w:val="left" w:pos="1440"/>
      </w:tabs>
      <w:spacing w:after="240"/>
      <w:ind w:left="720"/>
      <w:jc w:val="center"/>
    </w:pPr>
    <w:rPr>
      <w:b/>
    </w:rPr>
  </w:style>
  <w:style w:type="paragraph" w:customStyle="1" w:styleId="NGC4SUBHEADING">
    <w:name w:val="NGC4 SUB HEADING"/>
    <w:basedOn w:val="Heading2"/>
    <w:pPr>
      <w:numPr>
        <w:numId w:val="1"/>
      </w:numPr>
      <w:tabs>
        <w:tab w:val="left" w:pos="1418"/>
      </w:tabs>
      <w:spacing w:before="120" w:after="120"/>
    </w:pPr>
    <w:rPr>
      <w:i w:val="0"/>
      <w:caps/>
      <w:sz w:val="20"/>
    </w:rPr>
  </w:style>
  <w:style w:type="character" w:styleId="CommentReference">
    <w:name w:val="annotation reference"/>
    <w:semiHidden/>
    <w:rPr>
      <w:sz w:val="16"/>
    </w:rPr>
  </w:style>
  <w:style w:type="paragraph" w:customStyle="1" w:styleId="Style1">
    <w:name w:val="Style1"/>
    <w:basedOn w:val="NGC4SUBHEADING"/>
    <w:pPr>
      <w:numPr>
        <w:ilvl w:val="0"/>
        <w:numId w:val="2"/>
      </w:numPr>
      <w:tabs>
        <w:tab w:val="clear" w:pos="1418"/>
      </w:tabs>
    </w:pPr>
    <w:rPr>
      <w:sz w:val="22"/>
    </w:rPr>
  </w:style>
  <w:style w:type="paragraph" w:styleId="CommentText">
    <w:name w:val="annotation text"/>
    <w:basedOn w:val="Normal"/>
    <w:semiHidden/>
    <w:rPr>
      <w:sz w:val="20"/>
    </w:rPr>
  </w:style>
  <w:style w:type="paragraph" w:styleId="BodyText2">
    <w:name w:val="Body Text 2"/>
    <w:basedOn w:val="Normal"/>
    <w:rPr>
      <w:b/>
      <w:sz w:val="32"/>
    </w:rPr>
  </w:style>
  <w:style w:type="paragraph" w:customStyle="1" w:styleId="Left15">
    <w:name w:val="Left 1.5"/>
    <w:basedOn w:val="Normal"/>
    <w:pPr>
      <w:keepNext w:val="0"/>
      <w:keepLines w:val="0"/>
      <w:spacing w:before="120" w:after="240"/>
      <w:ind w:left="851"/>
      <w:jc w:val="left"/>
    </w:pPr>
    <w:rPr>
      <w:sz w:val="20"/>
    </w:rPr>
  </w:style>
  <w:style w:type="paragraph" w:styleId="BalloonText">
    <w:name w:val="Balloon Text"/>
    <w:basedOn w:val="Normal"/>
    <w:semiHidden/>
    <w:rsid w:val="00DC21C9"/>
    <w:rPr>
      <w:rFonts w:ascii="Tahoma" w:hAnsi="Tahoma" w:cs="Tahoma"/>
      <w:sz w:val="16"/>
      <w:szCs w:val="16"/>
    </w:rPr>
  </w:style>
  <w:style w:type="table" w:styleId="TableGrid">
    <w:name w:val="Table Grid"/>
    <w:basedOn w:val="TableNormal"/>
    <w:rsid w:val="00447F2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EE4"/>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wmf"/><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B9E559-CABB-46BD-A5A7-01B241F08D76}">
  <ds:schemaRefs>
    <ds:schemaRef ds:uri="http://schemas.microsoft.com/sharepoint/v3/contenttype/forms"/>
  </ds:schemaRefs>
</ds:datastoreItem>
</file>

<file path=customXml/itemProps2.xml><?xml version="1.0" encoding="utf-8"?>
<ds:datastoreItem xmlns:ds="http://schemas.openxmlformats.org/officeDocument/2006/customXml" ds:itemID="{946BC217-9F02-4A1A-9346-4F51C56872A1}">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4A66E7F2-2EFE-4349-8BBD-A66DA38E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1821</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STCP 08-1 Issue 006 Protection Testing 25 April 2023</vt:lpstr>
    </vt:vector>
  </TitlesOfParts>
  <Company>NGC</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08-1 Issue 006 Protection Testing 25 April 2023</dc:title>
  <dc:subject/>
  <dc:creator>Whitley</dc:creator>
  <cp:keywords/>
  <cp:lastModifiedBy>Steve Baker [NESO]</cp:lastModifiedBy>
  <cp:revision>4</cp:revision>
  <cp:lastPrinted>2023-10-19T13:29:00Z</cp:lastPrinted>
  <dcterms:created xsi:type="dcterms:W3CDTF">2023-10-19T13:28:00Z</dcterms:created>
  <dcterms:modified xsi:type="dcterms:W3CDTF">2025-10-15T16:43:00Z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-1360611830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0x010100B4C46F44E5CB4144B14721DA3AAC8360</vt:lpwstr>
  </property>
  <property fmtid="{D5CDD505-2E9C-101B-9397-08002B2CF9AE}" pid="8" name="IconOverlay">
    <vt:lpwstr/>
  </property>
  <property fmtid="{D5CDD505-2E9C-101B-9397-08002B2CF9AE}" pid="9" name="test">
    <vt:lpwstr/>
  </property>
  <property fmtid="{D5CDD505-2E9C-101B-9397-08002B2CF9AE}" pid="10" name="_PreviousAdHocReviewCycleID">
    <vt:i4>2111674364</vt:i4>
  </property>
  <property fmtid="{D5CDD505-2E9C-101B-9397-08002B2CF9AE}" pid="11" name="_ReviewingToolsShownOnce">
    <vt:lpwstr/>
  </property>
  <property fmtid="{D5CDD505-2E9C-101B-9397-08002B2CF9AE}" pid="12" name="MediaServiceImageTags">
    <vt:lpwstr/>
  </property>
  <property fmtid="{D5CDD505-2E9C-101B-9397-08002B2CF9AE}" pid="13" name="Order">
    <vt:r8>2090700</vt:r8>
  </property>
  <property fmtid="{D5CDD505-2E9C-101B-9397-08002B2CF9AE}" pid="14" name="docLang">
    <vt:lpwstr>en</vt:lpwstr>
  </property>
</Properties>
</file>